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A90FBC">
      <w:pPr>
        <w:autoSpaceDE w:val="0"/>
        <w:autoSpaceDN w:val="0"/>
        <w:adjustRightInd w:val="0"/>
        <w:spacing w:line="280" w:lineRule="exact"/>
        <w:jc w:val="left"/>
        <w:rPr>
          <w:rFonts w:hint="eastAsia" w:ascii="宋体" w:hAnsi="宋体" w:cs="微软雅黑"/>
          <w:b/>
          <w:bCs/>
          <w:color w:val="FF0000"/>
          <w:kern w:val="0"/>
          <w:sz w:val="24"/>
          <w:szCs w:val="24"/>
          <w:highlight w:val="yellow"/>
          <w:lang w:val="en-US" w:eastAsia="zh-CN"/>
        </w:rPr>
      </w:pPr>
      <w:r>
        <w:rPr>
          <w:rFonts w:hint="eastAsia" w:ascii="宋体" w:hAnsi="宋体" w:cs="微软雅黑"/>
          <w:b/>
          <w:bCs/>
          <w:color w:val="FF0000"/>
          <w:kern w:val="0"/>
          <w:sz w:val="24"/>
          <w:szCs w:val="24"/>
          <w:highlight w:val="yellow"/>
          <w:lang w:val="en-US" w:eastAsia="zh-CN"/>
        </w:rPr>
        <w:t>备注：红色的字均需更改或删除</w:t>
      </w:r>
    </w:p>
    <w:p w14:paraId="2D403E02">
      <w:pPr>
        <w:autoSpaceDE w:val="0"/>
        <w:autoSpaceDN w:val="0"/>
        <w:adjustRightInd w:val="0"/>
        <w:spacing w:line="240" w:lineRule="auto"/>
        <w:jc w:val="left"/>
        <w:rPr>
          <w:rFonts w:hint="eastAsia" w:ascii="宋体" w:hAnsi="宋体" w:cs="微软雅黑"/>
          <w:b/>
          <w:bCs/>
          <w:color w:val="FF0000"/>
          <w:kern w:val="0"/>
          <w:sz w:val="24"/>
          <w:szCs w:val="24"/>
          <w:highlight w:val="yellow"/>
          <w:lang w:val="en-US" w:eastAsia="zh-CN"/>
        </w:rPr>
      </w:pPr>
      <w:r>
        <w:rPr>
          <w:rFonts w:hint="eastAsia" w:ascii="宋体" w:hAnsi="宋体" w:cs="微软雅黑"/>
          <w:b/>
          <w:bCs/>
          <w:color w:val="FF0000"/>
          <w:kern w:val="0"/>
          <w:sz w:val="24"/>
          <w:szCs w:val="24"/>
          <w:highlight w:val="yellow"/>
          <w:lang w:val="en-US" w:eastAsia="zh-CN"/>
        </w:rPr>
        <w:t>在您书写研究方案之前，请先看</w:t>
      </w:r>
      <w:r>
        <w:rPr>
          <w:rFonts w:hint="eastAsia" w:ascii="宋体" w:hAnsi="宋体" w:cs="微软雅黑"/>
          <w:b/>
          <w:bCs/>
          <w:color w:val="0000FF"/>
          <w:kern w:val="0"/>
          <w:sz w:val="24"/>
          <w:szCs w:val="24"/>
          <w:highlight w:val="yellow"/>
          <w:lang w:val="en-US" w:eastAsia="zh-CN"/>
        </w:rPr>
        <w:t>以下情况的处理方式</w:t>
      </w:r>
    </w:p>
    <w:p w14:paraId="51ABB459">
      <w:pPr>
        <w:numPr>
          <w:ilvl w:val="0"/>
          <w:numId w:val="1"/>
        </w:numPr>
        <w:autoSpaceDE w:val="0"/>
        <w:autoSpaceDN w:val="0"/>
        <w:adjustRightInd w:val="0"/>
        <w:spacing w:line="240" w:lineRule="auto"/>
        <w:jc w:val="left"/>
        <w:rPr>
          <w:rFonts w:hint="eastAsia" w:ascii="宋体" w:hAnsi="宋体" w:cs="微软雅黑"/>
          <w:b/>
          <w:bCs/>
          <w:color w:val="FF0000"/>
          <w:kern w:val="0"/>
          <w:sz w:val="24"/>
          <w:szCs w:val="24"/>
          <w:highlight w:val="yellow"/>
          <w:lang w:val="en-US" w:eastAsia="zh-CN"/>
        </w:rPr>
      </w:pPr>
      <w:r>
        <w:rPr>
          <w:rFonts w:hint="eastAsia" w:ascii="宋体" w:hAnsi="宋体" w:cs="微软雅黑"/>
          <w:b/>
          <w:bCs/>
          <w:color w:val="FF0000"/>
          <w:kern w:val="0"/>
          <w:sz w:val="24"/>
          <w:szCs w:val="24"/>
          <w:highlight w:val="yellow"/>
          <w:lang w:val="en-US" w:eastAsia="zh-CN"/>
        </w:rPr>
        <w:t>如我院为</w:t>
      </w:r>
      <w:r>
        <w:rPr>
          <w:rFonts w:hint="eastAsia" w:ascii="宋体" w:hAnsi="宋体" w:cs="微软雅黑"/>
          <w:b/>
          <w:bCs/>
          <w:color w:val="0000FF"/>
          <w:kern w:val="0"/>
          <w:sz w:val="24"/>
          <w:szCs w:val="24"/>
          <w:highlight w:val="yellow"/>
          <w:lang w:val="en-US" w:eastAsia="zh-CN"/>
        </w:rPr>
        <w:t>组长单位</w:t>
      </w:r>
      <w:r>
        <w:rPr>
          <w:rFonts w:hint="eastAsia" w:ascii="宋体" w:hAnsi="宋体" w:cs="微软雅黑"/>
          <w:b/>
          <w:bCs/>
          <w:color w:val="FF0000"/>
          <w:kern w:val="0"/>
          <w:sz w:val="24"/>
          <w:szCs w:val="24"/>
          <w:highlight w:val="yellow"/>
          <w:lang w:val="en-US" w:eastAsia="zh-CN"/>
        </w:rPr>
        <w:t>的，您需要撰写研究方案（请填写页眉！）</w:t>
      </w:r>
    </w:p>
    <w:p w14:paraId="20034BB2">
      <w:pPr>
        <w:numPr>
          <w:ilvl w:val="0"/>
          <w:numId w:val="1"/>
        </w:numPr>
        <w:autoSpaceDE w:val="0"/>
        <w:autoSpaceDN w:val="0"/>
        <w:adjustRightInd w:val="0"/>
        <w:spacing w:line="240" w:lineRule="auto"/>
        <w:ind w:left="0" w:leftChars="0" w:firstLine="0" w:firstLineChars="0"/>
        <w:jc w:val="left"/>
        <w:rPr>
          <w:rFonts w:hint="default" w:ascii="宋体" w:hAnsi="宋体" w:cs="微软雅黑"/>
          <w:b/>
          <w:bCs/>
          <w:color w:val="FF0000"/>
          <w:kern w:val="0"/>
          <w:sz w:val="24"/>
          <w:szCs w:val="24"/>
          <w:highlight w:val="yellow"/>
          <w:lang w:val="en-US" w:eastAsia="zh-CN"/>
        </w:rPr>
      </w:pPr>
      <w:r>
        <w:rPr>
          <w:rFonts w:hint="eastAsia" w:ascii="宋体" w:hAnsi="宋体" w:cs="微软雅黑"/>
          <w:b/>
          <w:bCs/>
          <w:color w:val="FF0000"/>
          <w:kern w:val="0"/>
          <w:sz w:val="24"/>
          <w:szCs w:val="24"/>
          <w:highlight w:val="yellow"/>
          <w:lang w:val="en-US" w:eastAsia="zh-CN"/>
        </w:rPr>
        <w:t>如我院为</w:t>
      </w:r>
      <w:r>
        <w:rPr>
          <w:rFonts w:hint="eastAsia" w:ascii="宋体" w:hAnsi="宋体" w:cs="微软雅黑"/>
          <w:b/>
          <w:bCs/>
          <w:color w:val="0000FF"/>
          <w:kern w:val="0"/>
          <w:sz w:val="24"/>
          <w:szCs w:val="24"/>
          <w:highlight w:val="yellow"/>
          <w:lang w:val="en-US" w:eastAsia="zh-CN"/>
        </w:rPr>
        <w:t>参加单位</w:t>
      </w:r>
      <w:r>
        <w:rPr>
          <w:rFonts w:hint="eastAsia" w:ascii="宋体" w:hAnsi="宋体" w:cs="微软雅黑"/>
          <w:b/>
          <w:bCs/>
          <w:color w:val="FF0000"/>
          <w:kern w:val="0"/>
          <w:sz w:val="24"/>
          <w:szCs w:val="24"/>
          <w:highlight w:val="yellow"/>
          <w:lang w:val="en-US" w:eastAsia="zh-CN"/>
        </w:rPr>
        <w:t>的，您</w:t>
      </w:r>
      <w:r>
        <w:rPr>
          <w:rFonts w:hint="eastAsia" w:ascii="宋体" w:hAnsi="宋体" w:cs="微软雅黑"/>
          <w:b/>
          <w:bCs/>
          <w:color w:val="0000FF"/>
          <w:kern w:val="0"/>
          <w:sz w:val="24"/>
          <w:szCs w:val="24"/>
          <w:highlight w:val="yellow"/>
          <w:lang w:val="en-US" w:eastAsia="zh-CN"/>
        </w:rPr>
        <w:t>不需要</w:t>
      </w:r>
      <w:r>
        <w:rPr>
          <w:rFonts w:hint="eastAsia" w:ascii="宋体" w:hAnsi="宋体" w:cs="微软雅黑"/>
          <w:b/>
          <w:bCs/>
          <w:color w:val="FF0000"/>
          <w:kern w:val="0"/>
          <w:sz w:val="24"/>
          <w:szCs w:val="24"/>
          <w:highlight w:val="yellow"/>
          <w:lang w:val="en-US" w:eastAsia="zh-CN"/>
        </w:rPr>
        <w:t>撰写研究方案，仅需要提供组长单位伦理已批准的最新版研究方案扫描件即可。并请在研究方案扫描件首页上，我院PI签字（代表确认该版本的研究方案）。</w:t>
      </w:r>
    </w:p>
    <w:p w14:paraId="0553839C">
      <w:pPr>
        <w:pStyle w:val="4"/>
        <w:jc w:val="center"/>
        <w:rPr>
          <w:rFonts w:ascii="黑体" w:hAnsi="黑体" w:eastAsia="黑体" w:cs="黑体"/>
          <w:b/>
          <w:kern w:val="2"/>
          <w:sz w:val="44"/>
          <w:szCs w:val="44"/>
        </w:rPr>
      </w:pPr>
    </w:p>
    <w:p w14:paraId="39A27E3B">
      <w:pPr>
        <w:pStyle w:val="4"/>
        <w:jc w:val="center"/>
        <w:rPr>
          <w:rFonts w:ascii="黑体" w:hAnsi="黑体" w:eastAsia="黑体" w:cs="黑体"/>
          <w:b/>
          <w:kern w:val="2"/>
          <w:sz w:val="44"/>
          <w:szCs w:val="44"/>
        </w:rPr>
      </w:pPr>
      <w:r>
        <w:rPr>
          <w:rFonts w:hint="eastAsia" w:ascii="黑体" w:hAnsi="黑体" w:eastAsia="黑体" w:cs="黑体"/>
          <w:b/>
          <w:kern w:val="2"/>
          <w:sz w:val="44"/>
          <w:szCs w:val="44"/>
        </w:rPr>
        <w:t>生物医学伦理研究方案</w:t>
      </w:r>
    </w:p>
    <w:p w14:paraId="04D24968">
      <w:pPr>
        <w:pStyle w:val="4"/>
        <w:jc w:val="center"/>
        <w:rPr>
          <w:rFonts w:ascii="黑体" w:hAnsi="黑体" w:eastAsia="黑体" w:cs="黑体"/>
          <w:b/>
          <w:kern w:val="2"/>
          <w:sz w:val="44"/>
          <w:szCs w:val="44"/>
        </w:rPr>
      </w:pPr>
      <w:r>
        <w:rPr>
          <w:rFonts w:hint="eastAsia" w:ascii="黑体" w:hAnsi="黑体" w:eastAsia="黑体" w:cs="黑体"/>
          <w:b/>
          <w:kern w:val="2"/>
          <w:sz w:val="44"/>
          <w:szCs w:val="44"/>
        </w:rPr>
        <w:t>（非干预性临床研究）</w:t>
      </w:r>
    </w:p>
    <w:p w14:paraId="117FB051">
      <w:pPr>
        <w:pStyle w:val="4"/>
        <w:ind w:firstLine="644" w:firstLineChars="200"/>
        <w:rPr>
          <w:sz w:val="30"/>
          <w:szCs w:val="30"/>
        </w:rPr>
      </w:pPr>
    </w:p>
    <w:p w14:paraId="2BBC8B28">
      <w:pPr>
        <w:pStyle w:val="4"/>
        <w:ind w:firstLine="644" w:firstLineChars="200"/>
        <w:rPr>
          <w:sz w:val="30"/>
          <w:szCs w:val="30"/>
        </w:rPr>
      </w:pPr>
    </w:p>
    <w:p w14:paraId="26204208">
      <w:pPr>
        <w:spacing w:line="700" w:lineRule="exact"/>
        <w:jc w:val="center"/>
        <w:rPr>
          <w:rFonts w:eastAsia="黑体"/>
          <w:sz w:val="44"/>
        </w:rPr>
      </w:pPr>
      <w:r>
        <w:rPr>
          <w:rFonts w:hint="eastAsia" w:eastAsia="黑体"/>
          <w:color w:val="FF0000"/>
          <w:sz w:val="44"/>
        </w:rPr>
        <w:t>＊＊＊＊临床研究</w:t>
      </w:r>
      <w:r>
        <w:rPr>
          <w:rFonts w:hint="eastAsia" w:eastAsia="黑体"/>
          <w:b/>
          <w:bCs/>
          <w:sz w:val="44"/>
          <w:szCs w:val="44"/>
        </w:rPr>
        <w:t>方案</w:t>
      </w:r>
    </w:p>
    <w:p w14:paraId="5FA47AE6"/>
    <w:p w14:paraId="2B9278B8"/>
    <w:p w14:paraId="540CB4D2">
      <w:pPr>
        <w:spacing w:line="360" w:lineRule="auto"/>
        <w:ind w:firstLine="644" w:firstLineChars="200"/>
        <w:rPr>
          <w:rFonts w:hint="eastAsia" w:ascii="宋体" w:hAnsi="宋体" w:eastAsia="宋体" w:cs="宋体"/>
          <w:sz w:val="30"/>
          <w:szCs w:val="30"/>
        </w:rPr>
      </w:pPr>
      <w:r>
        <w:rPr>
          <w:rFonts w:hint="eastAsia" w:ascii="宋体" w:hAnsi="宋体" w:eastAsia="宋体" w:cs="宋体"/>
          <w:sz w:val="30"/>
          <w:szCs w:val="30"/>
        </w:rPr>
        <w:t>研究单位：中国医学科学院阜外医院深圳医院</w:t>
      </w:r>
    </w:p>
    <w:p w14:paraId="322F78D6">
      <w:pPr>
        <w:spacing w:line="360" w:lineRule="auto"/>
        <w:ind w:firstLine="644" w:firstLineChars="200"/>
        <w:rPr>
          <w:rFonts w:hint="eastAsia" w:ascii="宋体" w:hAnsi="宋体" w:eastAsia="宋体" w:cs="宋体"/>
          <w:color w:val="FF0000"/>
          <w:sz w:val="30"/>
          <w:szCs w:val="30"/>
        </w:rPr>
      </w:pPr>
      <w:r>
        <w:rPr>
          <w:rFonts w:hint="eastAsia" w:ascii="宋体" w:hAnsi="宋体" w:eastAsia="宋体" w:cs="宋体"/>
          <w:sz w:val="30"/>
          <w:szCs w:val="30"/>
        </w:rPr>
        <w:t>项目负责人：</w:t>
      </w:r>
      <w:r>
        <w:rPr>
          <w:rFonts w:hint="eastAsia" w:ascii="宋体" w:hAnsi="宋体" w:eastAsia="宋体" w:cs="宋体"/>
          <w:color w:val="FF0000"/>
          <w:sz w:val="30"/>
          <w:szCs w:val="30"/>
        </w:rPr>
        <w:t>＊＊＊</w:t>
      </w:r>
      <w:ins w:id="0" w:author="莹莹Ninia" w:date="2020-10-10T12:41:00Z">
        <w:r>
          <w:rPr>
            <w:rFonts w:hint="eastAsia" w:ascii="宋体" w:hAnsi="宋体" w:eastAsia="宋体" w:cs="宋体"/>
            <w:color w:val="FF0000"/>
            <w:sz w:val="30"/>
          </w:rPr>
          <w:t>（</w:t>
        </w:r>
      </w:ins>
      <w:ins w:id="1" w:author="莹莹Ninia" w:date="2020-10-10T12:42:00Z">
        <w:r>
          <w:rPr>
            <w:rFonts w:hint="eastAsia" w:ascii="宋体" w:hAnsi="宋体" w:eastAsia="宋体" w:cs="宋体"/>
            <w:color w:val="FF0000"/>
            <w:sz w:val="30"/>
          </w:rPr>
          <w:t>并</w:t>
        </w:r>
      </w:ins>
      <w:ins w:id="2" w:author="莹莹Ninia" w:date="2020-10-10T12:41:00Z">
        <w:r>
          <w:rPr>
            <w:rFonts w:hint="eastAsia" w:ascii="宋体" w:hAnsi="宋体" w:eastAsia="宋体" w:cs="宋体"/>
            <w:color w:val="FF0000"/>
            <w:sz w:val="30"/>
          </w:rPr>
          <w:t>在此手写签名+日期）</w:t>
        </w:r>
      </w:ins>
    </w:p>
    <w:p w14:paraId="1BF9C03A">
      <w:pPr>
        <w:spacing w:line="360" w:lineRule="auto"/>
        <w:ind w:firstLine="644" w:firstLineChars="200"/>
        <w:rPr>
          <w:rFonts w:hint="eastAsia" w:ascii="宋体" w:hAnsi="宋体" w:eastAsia="宋体" w:cs="宋体"/>
          <w:color w:val="FF0000"/>
          <w:sz w:val="30"/>
          <w:szCs w:val="30"/>
        </w:rPr>
      </w:pPr>
      <w:r>
        <w:rPr>
          <w:rFonts w:hint="eastAsia" w:ascii="宋体" w:hAnsi="宋体" w:eastAsia="宋体" w:cs="宋体"/>
          <w:sz w:val="30"/>
          <w:szCs w:val="30"/>
        </w:rPr>
        <w:t>承担科室：</w:t>
      </w:r>
      <w:r>
        <w:rPr>
          <w:rFonts w:hint="eastAsia" w:ascii="宋体" w:hAnsi="宋体" w:eastAsia="宋体" w:cs="宋体"/>
          <w:color w:val="FF0000"/>
          <w:sz w:val="30"/>
          <w:szCs w:val="30"/>
        </w:rPr>
        <w:t>＊＊＊＊</w:t>
      </w:r>
    </w:p>
    <w:p w14:paraId="39666F9B">
      <w:pPr>
        <w:spacing w:line="360" w:lineRule="auto"/>
        <w:ind w:firstLine="644" w:firstLineChars="200"/>
        <w:rPr>
          <w:rFonts w:hint="eastAsia" w:ascii="宋体" w:hAnsi="宋体" w:eastAsia="宋体" w:cs="宋体"/>
          <w:color w:val="FF0000"/>
          <w:sz w:val="30"/>
          <w:szCs w:val="30"/>
        </w:rPr>
      </w:pPr>
      <w:r>
        <w:rPr>
          <w:rFonts w:hint="eastAsia" w:ascii="宋体" w:hAnsi="宋体" w:eastAsia="宋体" w:cs="宋体"/>
          <w:sz w:val="30"/>
          <w:szCs w:val="30"/>
        </w:rPr>
        <w:t>联系电话：</w:t>
      </w:r>
      <w:r>
        <w:rPr>
          <w:rFonts w:hint="eastAsia" w:ascii="宋体" w:hAnsi="宋体" w:eastAsia="宋体" w:cs="宋体"/>
          <w:color w:val="FF0000"/>
          <w:sz w:val="30"/>
          <w:szCs w:val="30"/>
        </w:rPr>
        <w:t>＊＊＊＊</w:t>
      </w:r>
    </w:p>
    <w:p w14:paraId="41BDBE69">
      <w:pPr>
        <w:spacing w:line="360" w:lineRule="auto"/>
        <w:ind w:firstLine="644" w:firstLineChars="200"/>
        <w:rPr>
          <w:rFonts w:hint="eastAsia" w:ascii="宋体" w:hAnsi="宋体" w:eastAsia="宋体" w:cs="宋体"/>
          <w:sz w:val="30"/>
          <w:szCs w:val="30"/>
        </w:rPr>
      </w:pPr>
      <w:r>
        <w:rPr>
          <w:rFonts w:hint="eastAsia" w:ascii="宋体" w:hAnsi="宋体" w:eastAsia="宋体" w:cs="宋体"/>
          <w:sz w:val="30"/>
          <w:szCs w:val="30"/>
        </w:rPr>
        <w:t>组长单位：</w:t>
      </w:r>
      <w:bookmarkStart w:id="0" w:name="OLE_LINK20"/>
      <w:bookmarkStart w:id="1" w:name="OLE_LINK22"/>
      <w:r>
        <w:rPr>
          <w:rFonts w:hint="eastAsia" w:ascii="宋体" w:hAnsi="宋体" w:eastAsia="宋体" w:cs="宋体"/>
          <w:color w:val="FF0000"/>
          <w:sz w:val="30"/>
          <w:szCs w:val="30"/>
        </w:rPr>
        <w:t>（如多中心的请填写，如单中心请删除）</w:t>
      </w:r>
      <w:bookmarkEnd w:id="0"/>
      <w:bookmarkEnd w:id="1"/>
    </w:p>
    <w:p w14:paraId="16C487B1">
      <w:pPr>
        <w:spacing w:line="360" w:lineRule="auto"/>
        <w:ind w:firstLine="644" w:firstLineChars="200"/>
        <w:rPr>
          <w:rFonts w:hint="eastAsia" w:ascii="宋体" w:hAnsi="宋体" w:eastAsia="宋体" w:cs="宋体"/>
          <w:sz w:val="30"/>
          <w:szCs w:val="30"/>
        </w:rPr>
      </w:pPr>
      <w:r>
        <w:rPr>
          <w:rFonts w:hint="eastAsia" w:ascii="宋体" w:hAnsi="宋体" w:eastAsia="宋体" w:cs="宋体"/>
          <w:sz w:val="30"/>
          <w:szCs w:val="30"/>
        </w:rPr>
        <w:t>参加单位：</w:t>
      </w:r>
      <w:r>
        <w:rPr>
          <w:rFonts w:hint="eastAsia" w:ascii="宋体" w:hAnsi="宋体" w:eastAsia="宋体" w:cs="宋体"/>
          <w:color w:val="FF0000"/>
          <w:sz w:val="30"/>
          <w:szCs w:val="30"/>
        </w:rPr>
        <w:t>＊＊</w:t>
      </w:r>
      <w:r>
        <w:rPr>
          <w:rFonts w:hint="eastAsia" w:ascii="宋体" w:hAnsi="宋体" w:eastAsia="宋体" w:cs="宋体"/>
          <w:sz w:val="30"/>
          <w:szCs w:val="30"/>
        </w:rPr>
        <w:t>医院</w:t>
      </w:r>
      <w:r>
        <w:rPr>
          <w:rFonts w:hint="eastAsia" w:ascii="宋体" w:hAnsi="宋体" w:eastAsia="宋体" w:cs="宋体"/>
          <w:color w:val="FF0000"/>
          <w:sz w:val="30"/>
          <w:szCs w:val="30"/>
        </w:rPr>
        <w:t>（如多中心的请填写，如单中心请删除）</w:t>
      </w:r>
    </w:p>
    <w:p w14:paraId="24C73652">
      <w:pPr>
        <w:spacing w:line="360" w:lineRule="auto"/>
        <w:ind w:firstLine="2254" w:firstLineChars="700"/>
        <w:jc w:val="left"/>
        <w:rPr>
          <w:rFonts w:hint="eastAsia" w:ascii="宋体" w:hAnsi="宋体" w:eastAsia="宋体" w:cs="宋体"/>
          <w:sz w:val="30"/>
          <w:szCs w:val="30"/>
        </w:rPr>
      </w:pPr>
      <w:r>
        <w:rPr>
          <w:rFonts w:hint="eastAsia" w:ascii="宋体" w:hAnsi="宋体" w:eastAsia="宋体" w:cs="宋体"/>
          <w:color w:val="FF0000"/>
          <w:sz w:val="30"/>
          <w:szCs w:val="30"/>
        </w:rPr>
        <w:t>＊＊</w:t>
      </w:r>
      <w:r>
        <w:rPr>
          <w:rFonts w:hint="eastAsia" w:ascii="宋体" w:hAnsi="宋体" w:eastAsia="宋体" w:cs="宋体"/>
          <w:sz w:val="30"/>
          <w:szCs w:val="30"/>
        </w:rPr>
        <w:t>医院</w:t>
      </w:r>
    </w:p>
    <w:p w14:paraId="051EDCD3">
      <w:pPr>
        <w:spacing w:line="360" w:lineRule="auto"/>
        <w:ind w:firstLine="555"/>
        <w:rPr>
          <w:rFonts w:hint="eastAsia" w:ascii="宋体" w:hAnsi="宋体" w:eastAsia="宋体" w:cs="宋体"/>
          <w:color w:val="000000"/>
          <w:sz w:val="30"/>
          <w:szCs w:val="30"/>
        </w:rPr>
      </w:pPr>
      <w:r>
        <w:rPr>
          <w:rFonts w:hint="eastAsia" w:ascii="宋体" w:hAnsi="宋体" w:eastAsia="宋体" w:cs="宋体"/>
          <w:sz w:val="30"/>
          <w:szCs w:val="30"/>
        </w:rPr>
        <w:t>研究年限：</w:t>
      </w:r>
      <w:r>
        <w:rPr>
          <w:rFonts w:hint="eastAsia" w:ascii="宋体" w:hAnsi="宋体" w:eastAsia="宋体" w:cs="宋体"/>
          <w:color w:val="FF0000"/>
          <w:sz w:val="30"/>
          <w:szCs w:val="30"/>
        </w:rPr>
        <w:t>＊＊＊＊</w:t>
      </w:r>
      <w:r>
        <w:rPr>
          <w:rFonts w:hint="eastAsia" w:ascii="宋体" w:hAnsi="宋体" w:eastAsia="宋体" w:cs="宋体"/>
          <w:sz w:val="30"/>
          <w:szCs w:val="30"/>
        </w:rPr>
        <w:t>年</w:t>
      </w:r>
      <w:r>
        <w:rPr>
          <w:rFonts w:hint="eastAsia" w:ascii="宋体" w:hAnsi="宋体" w:eastAsia="宋体" w:cs="宋体"/>
          <w:color w:val="FF0000"/>
          <w:sz w:val="30"/>
          <w:szCs w:val="30"/>
        </w:rPr>
        <w:t>＊＊</w:t>
      </w:r>
      <w:r>
        <w:rPr>
          <w:rFonts w:hint="eastAsia" w:ascii="宋体" w:hAnsi="宋体" w:eastAsia="宋体" w:cs="宋体"/>
          <w:sz w:val="30"/>
          <w:szCs w:val="30"/>
        </w:rPr>
        <w:t xml:space="preserve">月－  </w:t>
      </w:r>
      <w:r>
        <w:rPr>
          <w:rFonts w:hint="eastAsia" w:ascii="宋体" w:hAnsi="宋体" w:eastAsia="宋体" w:cs="宋体"/>
          <w:color w:val="FF0000"/>
          <w:sz w:val="30"/>
          <w:szCs w:val="30"/>
        </w:rPr>
        <w:t>＊＊＊＊</w:t>
      </w:r>
      <w:r>
        <w:rPr>
          <w:rFonts w:hint="eastAsia" w:ascii="宋体" w:hAnsi="宋体" w:eastAsia="宋体" w:cs="宋体"/>
          <w:sz w:val="30"/>
          <w:szCs w:val="30"/>
        </w:rPr>
        <w:t>年</w:t>
      </w:r>
      <w:r>
        <w:rPr>
          <w:rFonts w:hint="eastAsia" w:ascii="宋体" w:hAnsi="宋体" w:eastAsia="宋体" w:cs="宋体"/>
          <w:color w:val="FF0000"/>
          <w:sz w:val="30"/>
          <w:szCs w:val="30"/>
        </w:rPr>
        <w:t>＊＊</w:t>
      </w:r>
      <w:r>
        <w:rPr>
          <w:rFonts w:hint="eastAsia" w:ascii="宋体" w:hAnsi="宋体" w:eastAsia="宋体" w:cs="宋体"/>
          <w:sz w:val="30"/>
          <w:szCs w:val="30"/>
        </w:rPr>
        <w:t>月</w:t>
      </w:r>
    </w:p>
    <w:p w14:paraId="77CB8275">
      <w:pPr>
        <w:spacing w:line="360" w:lineRule="auto"/>
        <w:ind w:firstLine="555"/>
        <w:rPr>
          <w:rFonts w:hint="eastAsia" w:ascii="宋体" w:hAnsi="宋体" w:eastAsia="宋体" w:cs="宋体"/>
          <w:sz w:val="30"/>
          <w:szCs w:val="30"/>
        </w:rPr>
      </w:pPr>
      <w:r>
        <w:rPr>
          <w:rFonts w:hint="eastAsia" w:ascii="宋体" w:hAnsi="宋体" w:eastAsia="宋体" w:cs="宋体"/>
          <w:sz w:val="30"/>
          <w:szCs w:val="30"/>
        </w:rPr>
        <w:t>版本号：</w:t>
      </w:r>
      <w:r>
        <w:rPr>
          <w:rFonts w:hint="eastAsia" w:ascii="宋体" w:hAnsi="宋体" w:eastAsia="宋体" w:cs="宋体"/>
          <w:color w:val="FF0000"/>
          <w:sz w:val="30"/>
          <w:szCs w:val="30"/>
        </w:rPr>
        <w:t>V1.0</w:t>
      </w:r>
      <w:r>
        <w:rPr>
          <w:rFonts w:hint="eastAsia" w:ascii="宋体" w:hAnsi="宋体" w:eastAsia="宋体" w:cs="宋体"/>
          <w:color w:val="FF0000"/>
          <w:sz w:val="24"/>
          <w:szCs w:val="24"/>
          <w:highlight w:val="yellow"/>
          <w:lang w:val="en-US" w:eastAsia="zh-CN"/>
        </w:rPr>
        <w:t>（建议第一版为v1.0，第二版为V2.0以此类推）</w:t>
      </w:r>
    </w:p>
    <w:p w14:paraId="7D760F3A">
      <w:pPr>
        <w:spacing w:line="360" w:lineRule="auto"/>
        <w:ind w:firstLine="555"/>
        <w:rPr>
          <w:rFonts w:hint="eastAsia" w:ascii="宋体" w:hAnsi="宋体" w:eastAsia="宋体" w:cs="宋体"/>
          <w:sz w:val="30"/>
          <w:szCs w:val="30"/>
        </w:rPr>
      </w:pPr>
      <w:r>
        <w:rPr>
          <w:rFonts w:hint="eastAsia" w:ascii="宋体" w:hAnsi="宋体" w:eastAsia="宋体" w:cs="宋体"/>
          <w:sz w:val="30"/>
          <w:szCs w:val="30"/>
        </w:rPr>
        <w:t>版本日期：</w:t>
      </w:r>
      <w:r>
        <w:rPr>
          <w:rFonts w:hint="eastAsia" w:ascii="宋体" w:hAnsi="宋体" w:eastAsia="宋体" w:cs="宋体"/>
          <w:color w:val="FF0000"/>
          <w:sz w:val="30"/>
          <w:szCs w:val="30"/>
        </w:rPr>
        <w:t>＊＊＊＊</w:t>
      </w:r>
      <w:r>
        <w:rPr>
          <w:rFonts w:hint="eastAsia" w:ascii="宋体" w:hAnsi="宋体" w:eastAsia="宋体" w:cs="宋体"/>
          <w:sz w:val="30"/>
          <w:szCs w:val="30"/>
        </w:rPr>
        <w:t>年</w:t>
      </w:r>
      <w:r>
        <w:rPr>
          <w:rFonts w:hint="eastAsia" w:ascii="宋体" w:hAnsi="宋体" w:eastAsia="宋体" w:cs="宋体"/>
          <w:color w:val="FF0000"/>
          <w:sz w:val="30"/>
          <w:szCs w:val="30"/>
        </w:rPr>
        <w:t>＊＊</w:t>
      </w:r>
      <w:r>
        <w:rPr>
          <w:rFonts w:hint="eastAsia" w:ascii="宋体" w:hAnsi="宋体" w:eastAsia="宋体" w:cs="宋体"/>
          <w:sz w:val="30"/>
          <w:szCs w:val="30"/>
        </w:rPr>
        <w:t>月</w:t>
      </w:r>
      <w:r>
        <w:rPr>
          <w:rFonts w:hint="eastAsia" w:ascii="宋体" w:hAnsi="宋体" w:eastAsia="宋体" w:cs="宋体"/>
          <w:color w:val="FF0000"/>
          <w:sz w:val="30"/>
          <w:szCs w:val="30"/>
        </w:rPr>
        <w:t>＊＊</w:t>
      </w:r>
      <w:r>
        <w:rPr>
          <w:rFonts w:hint="eastAsia" w:ascii="宋体" w:hAnsi="宋体" w:eastAsia="宋体" w:cs="宋体"/>
          <w:sz w:val="30"/>
          <w:szCs w:val="30"/>
        </w:rPr>
        <w:t>日</w:t>
      </w:r>
      <w:r>
        <w:rPr>
          <w:rFonts w:hint="eastAsia" w:ascii="宋体" w:hAnsi="宋体" w:eastAsia="宋体" w:cs="宋体"/>
          <w:sz w:val="30"/>
          <w:szCs w:val="30"/>
        </w:rPr>
        <w:br w:type="page"/>
      </w:r>
    </w:p>
    <w:p w14:paraId="3C2AE40F">
      <w:pPr>
        <w:spacing w:line="480" w:lineRule="auto"/>
        <w:jc w:val="center"/>
        <w:rPr>
          <w:rFonts w:ascii="宋体" w:hAnsi="宋体" w:cs="宋体"/>
          <w:b/>
          <w:sz w:val="28"/>
          <w:szCs w:val="28"/>
        </w:rPr>
      </w:pPr>
      <w:r>
        <w:rPr>
          <w:rFonts w:hint="eastAsia" w:ascii="宋体" w:hAnsi="宋体" w:cs="宋体"/>
          <w:b/>
          <w:sz w:val="28"/>
          <w:szCs w:val="28"/>
        </w:rPr>
        <w:t>方  案  摘  要</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6"/>
        <w:gridCol w:w="7298"/>
      </w:tblGrid>
      <w:tr w14:paraId="227BB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0" w:hRule="atLeast"/>
        </w:trPr>
        <w:tc>
          <w:tcPr>
            <w:tcW w:w="1876" w:type="dxa"/>
          </w:tcPr>
          <w:p w14:paraId="6B178141">
            <w:pPr>
              <w:spacing w:before="175" w:beforeLines="50" w:line="360" w:lineRule="auto"/>
              <w:jc w:val="left"/>
              <w:rPr>
                <w:rFonts w:ascii="宋体" w:hAnsi="宋体" w:eastAsia="宋体" w:cs="宋体"/>
                <w:b/>
                <w:kern w:val="0"/>
                <w:sz w:val="24"/>
              </w:rPr>
            </w:pPr>
            <w:r>
              <w:rPr>
                <w:rFonts w:hint="eastAsia" w:ascii="宋体" w:hAnsi="宋体" w:eastAsia="宋体" w:cs="宋体"/>
                <w:b/>
                <w:kern w:val="0"/>
                <w:sz w:val="24"/>
              </w:rPr>
              <w:t>研究设计</w:t>
            </w:r>
          </w:p>
          <w:p w14:paraId="71F7AE6D">
            <w:pPr>
              <w:spacing w:line="360" w:lineRule="auto"/>
              <w:jc w:val="left"/>
              <w:rPr>
                <w:rFonts w:ascii="宋体" w:hAnsi="宋体" w:eastAsia="宋体" w:cs="宋体"/>
                <w:b/>
                <w:sz w:val="24"/>
              </w:rPr>
            </w:pPr>
            <w:r>
              <w:rPr>
                <w:rFonts w:hint="eastAsia" w:ascii="宋体" w:hAnsi="宋体" w:eastAsia="宋体" w:cs="宋体"/>
                <w:b/>
                <w:kern w:val="0"/>
                <w:sz w:val="24"/>
              </w:rPr>
              <w:t>(可多选)</w:t>
            </w:r>
          </w:p>
        </w:tc>
        <w:tc>
          <w:tcPr>
            <w:tcW w:w="7298" w:type="dxa"/>
            <w:vAlign w:val="center"/>
          </w:tcPr>
          <w:p w14:paraId="25220632">
            <w:pPr>
              <w:spacing w:line="360" w:lineRule="auto"/>
              <w:rPr>
                <w:rFonts w:ascii="宋体" w:hAnsi="宋体" w:eastAsia="宋体" w:cs="宋体"/>
                <w:color w:val="000000"/>
                <w:spacing w:val="2"/>
                <w:sz w:val="24"/>
              </w:rPr>
            </w:pPr>
            <w:r>
              <w:rPr>
                <w:rFonts w:hint="eastAsia" w:ascii="宋体" w:hAnsi="宋体" w:eastAsia="宋体" w:cs="宋体"/>
                <w:color w:val="000000"/>
                <w:spacing w:val="2"/>
                <w:sz w:val="24"/>
              </w:rPr>
              <w:t xml:space="preserve">□病例对照研究       □队列研究       □横断面研究     </w:t>
            </w:r>
          </w:p>
          <w:p w14:paraId="63CDB52B">
            <w:pPr>
              <w:spacing w:line="360" w:lineRule="auto"/>
              <w:rPr>
                <w:rFonts w:ascii="宋体" w:hAnsi="宋体" w:eastAsia="宋体" w:cs="宋体"/>
                <w:color w:val="000000"/>
                <w:spacing w:val="2"/>
                <w:sz w:val="24"/>
              </w:rPr>
            </w:pPr>
            <w:r>
              <w:rPr>
                <w:rFonts w:hint="eastAsia" w:ascii="宋体" w:hAnsi="宋体" w:eastAsia="宋体" w:cs="宋体"/>
                <w:color w:val="000000"/>
                <w:spacing w:val="2"/>
                <w:sz w:val="24"/>
              </w:rPr>
              <w:t>□随机对照研究       □应用盲法       □其他：</w:t>
            </w:r>
          </w:p>
        </w:tc>
      </w:tr>
      <w:tr w14:paraId="58AAA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9" w:hRule="atLeast"/>
        </w:trPr>
        <w:tc>
          <w:tcPr>
            <w:tcW w:w="1876" w:type="dxa"/>
          </w:tcPr>
          <w:p w14:paraId="10E52A3C">
            <w:pPr>
              <w:spacing w:line="360" w:lineRule="auto"/>
              <w:ind w:left="264" w:hanging="262" w:hangingChars="100"/>
              <w:rPr>
                <w:rFonts w:ascii="宋体" w:hAnsi="宋体" w:eastAsia="宋体" w:cs="宋体"/>
                <w:b/>
                <w:sz w:val="24"/>
              </w:rPr>
            </w:pPr>
            <w:r>
              <w:rPr>
                <w:rFonts w:hint="eastAsia" w:ascii="宋体" w:hAnsi="宋体" w:eastAsia="宋体" w:cs="宋体"/>
                <w:b/>
                <w:sz w:val="24"/>
              </w:rPr>
              <w:t>研究类型       （请根据项目类型勾选）</w:t>
            </w:r>
          </w:p>
        </w:tc>
        <w:tc>
          <w:tcPr>
            <w:tcW w:w="7298" w:type="dxa"/>
            <w:vAlign w:val="center"/>
          </w:tcPr>
          <w:p w14:paraId="05877235">
            <w:pPr>
              <w:widowControl/>
              <w:spacing w:line="360" w:lineRule="auto"/>
              <w:rPr>
                <w:rFonts w:ascii="宋体" w:hAnsi="宋体" w:eastAsia="宋体" w:cs="宋体"/>
                <w:color w:val="000000"/>
                <w:kern w:val="0"/>
                <w:sz w:val="24"/>
              </w:rPr>
            </w:pPr>
            <w:r>
              <w:rPr>
                <w:rFonts w:hint="eastAsia" w:ascii="宋体" w:hAnsi="宋体" w:eastAsia="宋体" w:cs="宋体"/>
                <w:sz w:val="24"/>
              </w:rPr>
              <w:t>□</w:t>
            </w:r>
            <w:r>
              <w:rPr>
                <w:rFonts w:hint="eastAsia" w:ascii="宋体" w:hAnsi="宋体" w:eastAsia="宋体" w:cs="宋体"/>
                <w:color w:val="000000"/>
                <w:kern w:val="0"/>
                <w:sz w:val="24"/>
              </w:rPr>
              <w:t xml:space="preserve"> 伴随诊断试剂盒研究</w:t>
            </w:r>
          </w:p>
          <w:p w14:paraId="045E1123">
            <w:pPr>
              <w:widowControl/>
              <w:spacing w:line="360" w:lineRule="auto"/>
              <w:rPr>
                <w:rFonts w:ascii="宋体" w:hAnsi="宋体" w:eastAsia="宋体" w:cs="宋体"/>
                <w:color w:val="000000"/>
                <w:kern w:val="0"/>
                <w:sz w:val="24"/>
              </w:rPr>
            </w:pPr>
            <w:r>
              <w:rPr>
                <w:rFonts w:hint="eastAsia" w:ascii="宋体" w:hAnsi="宋体" w:eastAsia="宋体" w:cs="宋体"/>
                <w:color w:val="000000"/>
                <w:kern w:val="0"/>
                <w:sz w:val="24"/>
              </w:rPr>
              <w:t>□ 既往临床数据回顾性研究</w:t>
            </w:r>
          </w:p>
          <w:p w14:paraId="525FCF41">
            <w:pPr>
              <w:widowControl/>
              <w:spacing w:line="360" w:lineRule="auto"/>
              <w:rPr>
                <w:rFonts w:ascii="宋体" w:hAnsi="宋体" w:eastAsia="宋体" w:cs="宋体"/>
                <w:color w:val="000000"/>
                <w:kern w:val="0"/>
                <w:sz w:val="24"/>
              </w:rPr>
            </w:pPr>
            <w:r>
              <w:rPr>
                <w:rFonts w:hint="eastAsia" w:ascii="宋体" w:hAnsi="宋体" w:eastAsia="宋体" w:cs="宋体"/>
                <w:color w:val="000000"/>
                <w:kern w:val="0"/>
                <w:sz w:val="24"/>
              </w:rPr>
              <w:t>□ 既往临床标本回顾性研究</w:t>
            </w:r>
          </w:p>
          <w:p w14:paraId="5D94CCF6">
            <w:pPr>
              <w:widowControl/>
              <w:spacing w:line="360" w:lineRule="auto"/>
              <w:rPr>
                <w:rFonts w:ascii="宋体" w:hAnsi="宋体" w:eastAsia="宋体" w:cs="宋体"/>
                <w:color w:val="000000"/>
                <w:kern w:val="0"/>
                <w:sz w:val="24"/>
              </w:rPr>
            </w:pPr>
            <w:r>
              <w:rPr>
                <w:rFonts w:hint="eastAsia" w:ascii="宋体" w:hAnsi="宋体" w:eastAsia="宋体" w:cs="宋体"/>
                <w:color w:val="000000"/>
                <w:kern w:val="0"/>
                <w:sz w:val="24"/>
              </w:rPr>
              <w:t>□ 建立标本库研究</w:t>
            </w:r>
          </w:p>
          <w:p w14:paraId="152CAAAF">
            <w:pPr>
              <w:widowControl/>
              <w:spacing w:line="360" w:lineRule="auto"/>
              <w:rPr>
                <w:rFonts w:ascii="宋体" w:hAnsi="宋体" w:eastAsia="宋体" w:cs="宋体"/>
                <w:color w:val="000000"/>
                <w:kern w:val="0"/>
                <w:sz w:val="24"/>
              </w:rPr>
            </w:pPr>
            <w:r>
              <w:rPr>
                <w:rFonts w:hint="eastAsia" w:ascii="宋体" w:hAnsi="宋体" w:eastAsia="宋体" w:cs="宋体"/>
                <w:color w:val="000000"/>
                <w:kern w:val="0"/>
                <w:sz w:val="24"/>
              </w:rPr>
              <w:t>□ 建立队列研究</w:t>
            </w:r>
          </w:p>
          <w:p w14:paraId="2502AA87">
            <w:pPr>
              <w:widowControl/>
              <w:spacing w:line="360" w:lineRule="auto"/>
              <w:rPr>
                <w:rFonts w:ascii="宋体" w:hAnsi="宋体" w:eastAsia="宋体" w:cs="宋体"/>
                <w:sz w:val="24"/>
              </w:rPr>
            </w:pPr>
            <w:r>
              <w:rPr>
                <w:rFonts w:hint="eastAsia" w:ascii="宋体" w:hAnsi="宋体" w:eastAsia="宋体" w:cs="宋体"/>
                <w:sz w:val="24"/>
              </w:rPr>
              <w:t>□ 既往病例报道</w:t>
            </w:r>
          </w:p>
          <w:p w14:paraId="5D4889BE">
            <w:pPr>
              <w:widowControl/>
              <w:spacing w:line="360" w:lineRule="auto"/>
              <w:rPr>
                <w:rFonts w:ascii="宋体" w:hAnsi="宋体" w:eastAsia="宋体" w:cs="宋体"/>
                <w:sz w:val="24"/>
              </w:rPr>
            </w:pPr>
            <w:r>
              <w:rPr>
                <w:rFonts w:hint="eastAsia" w:ascii="宋体" w:hAnsi="宋体" w:eastAsia="宋体" w:cs="宋体"/>
                <w:sz w:val="24"/>
              </w:rPr>
              <w:t>□ 非植入性医疗器械研究（面罩、牙垫等）</w:t>
            </w:r>
          </w:p>
          <w:p w14:paraId="604D3640">
            <w:pPr>
              <w:widowControl/>
              <w:spacing w:line="360" w:lineRule="auto"/>
              <w:rPr>
                <w:rFonts w:ascii="宋体" w:hAnsi="宋体" w:eastAsia="宋体" w:cs="宋体"/>
                <w:sz w:val="24"/>
              </w:rPr>
            </w:pPr>
            <w:r>
              <w:rPr>
                <w:rFonts w:hint="eastAsia" w:ascii="宋体" w:hAnsi="宋体" w:eastAsia="宋体" w:cs="宋体"/>
                <w:sz w:val="24"/>
              </w:rPr>
              <w:t>□其他（研究者判定，请说明：</w:t>
            </w:r>
            <w:r>
              <w:rPr>
                <w:rFonts w:ascii="宋体" w:hAnsi="宋体" w:eastAsia="宋体" w:cs="宋体"/>
                <w:sz w:val="24"/>
              </w:rPr>
              <w:t xml:space="preserve">            </w:t>
            </w:r>
            <w:r>
              <w:rPr>
                <w:rFonts w:hint="eastAsia" w:ascii="宋体" w:hAnsi="宋体" w:eastAsia="宋体" w:cs="宋体"/>
                <w:sz w:val="24"/>
              </w:rPr>
              <w:t>）</w:t>
            </w:r>
          </w:p>
        </w:tc>
      </w:tr>
      <w:tr w14:paraId="12B4B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76" w:type="dxa"/>
          </w:tcPr>
          <w:p w14:paraId="7CCF1379">
            <w:pPr>
              <w:autoSpaceDE w:val="0"/>
              <w:autoSpaceDN w:val="0"/>
              <w:adjustRightInd w:val="0"/>
              <w:spacing w:line="480" w:lineRule="auto"/>
              <w:jc w:val="center"/>
              <w:rPr>
                <w:rFonts w:ascii="宋体" w:hAnsi="宋体" w:eastAsia="宋体" w:cs="宋体"/>
                <w:b/>
                <w:sz w:val="24"/>
              </w:rPr>
            </w:pPr>
            <w:r>
              <w:rPr>
                <w:rFonts w:hint="eastAsia" w:ascii="宋体" w:hAnsi="宋体" w:eastAsia="宋体" w:cs="宋体"/>
                <w:b/>
                <w:sz w:val="24"/>
              </w:rPr>
              <w:t>病例总数</w:t>
            </w:r>
          </w:p>
        </w:tc>
        <w:tc>
          <w:tcPr>
            <w:tcW w:w="7298" w:type="dxa"/>
            <w:vAlign w:val="center"/>
          </w:tcPr>
          <w:p w14:paraId="54AB03EF">
            <w:pPr>
              <w:autoSpaceDE w:val="0"/>
              <w:autoSpaceDN w:val="0"/>
              <w:adjustRightInd w:val="0"/>
              <w:spacing w:line="480" w:lineRule="auto"/>
              <w:ind w:left="25" w:leftChars="11"/>
              <w:rPr>
                <w:rFonts w:hint="default" w:ascii="宋体" w:hAnsi="宋体" w:eastAsia="宋体" w:cs="宋体"/>
                <w:sz w:val="24"/>
                <w:lang w:val="en-US" w:eastAsia="zh-CN"/>
              </w:rPr>
            </w:pPr>
            <w:r>
              <w:rPr>
                <w:rFonts w:hint="eastAsia" w:ascii="宋体" w:hAnsi="宋体" w:eastAsia="宋体" w:cs="宋体"/>
                <w:sz w:val="24"/>
                <w:lang w:val="en-US" w:eastAsia="zh-CN"/>
              </w:rPr>
              <w:t xml:space="preserve"> 例</w:t>
            </w:r>
          </w:p>
        </w:tc>
      </w:tr>
      <w:tr w14:paraId="7EBBD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876" w:type="dxa"/>
          </w:tcPr>
          <w:p w14:paraId="6B045650">
            <w:pPr>
              <w:autoSpaceDE w:val="0"/>
              <w:autoSpaceDN w:val="0"/>
              <w:adjustRightInd w:val="0"/>
              <w:spacing w:line="360" w:lineRule="auto"/>
              <w:jc w:val="center"/>
              <w:rPr>
                <w:rFonts w:ascii="宋体" w:hAnsi="宋体" w:eastAsia="宋体" w:cs="宋体"/>
                <w:b/>
                <w:sz w:val="24"/>
              </w:rPr>
            </w:pPr>
            <w:r>
              <w:rPr>
                <w:rFonts w:hint="eastAsia" w:ascii="宋体" w:hAnsi="宋体" w:eastAsia="宋体" w:cs="宋体"/>
                <w:b/>
                <w:sz w:val="24"/>
              </w:rPr>
              <w:t>风险/受益分析</w:t>
            </w:r>
          </w:p>
        </w:tc>
        <w:tc>
          <w:tcPr>
            <w:tcW w:w="7298" w:type="dxa"/>
            <w:vAlign w:val="center"/>
          </w:tcPr>
          <w:p w14:paraId="1F030A6F">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宋体" w:hAnsi="宋体" w:eastAsia="宋体" w:cs="宋体"/>
                <w:b/>
                <w:bCs w:val="0"/>
                <w:color w:val="FF0000"/>
                <w:sz w:val="24"/>
                <w:highlight w:val="yellow"/>
                <w:lang w:val="en-US" w:eastAsia="zh-CN"/>
              </w:rPr>
            </w:pPr>
            <w:r>
              <w:rPr>
                <w:rFonts w:hint="eastAsia" w:ascii="宋体" w:hAnsi="宋体" w:eastAsia="宋体" w:cs="宋体"/>
                <w:b/>
                <w:bCs w:val="0"/>
                <w:color w:val="FF0000"/>
                <w:sz w:val="24"/>
                <w:highlight w:val="yellow"/>
                <w:lang w:val="en-US" w:eastAsia="zh-CN"/>
              </w:rPr>
              <w:t>风险和受益应从以下角度阐述：</w:t>
            </w:r>
          </w:p>
          <w:p w14:paraId="2D87E9A3">
            <w:pPr>
              <w:keepNext w:val="0"/>
              <w:keepLines w:val="0"/>
              <w:pageBreakBefore w:val="0"/>
              <w:widowControl w:val="0"/>
              <w:numPr>
                <w:ilvl w:val="0"/>
                <w:numId w:val="2"/>
              </w:numPr>
              <w:kinsoku/>
              <w:wordWrap/>
              <w:overflowPunct/>
              <w:topLinePunct w:val="0"/>
              <w:autoSpaceDE/>
              <w:autoSpaceDN/>
              <w:bidi w:val="0"/>
              <w:adjustRightInd/>
              <w:snapToGrid/>
              <w:spacing w:line="312" w:lineRule="auto"/>
              <w:textAlignment w:val="auto"/>
              <w:rPr>
                <w:rFonts w:hint="eastAsia" w:ascii="宋体" w:hAnsi="宋体" w:eastAsia="宋体" w:cs="宋体"/>
                <w:b/>
                <w:bCs w:val="0"/>
                <w:color w:val="FF0000"/>
                <w:sz w:val="24"/>
                <w:highlight w:val="yellow"/>
              </w:rPr>
            </w:pPr>
            <w:r>
              <w:rPr>
                <w:rFonts w:hint="eastAsia" w:ascii="宋体" w:hAnsi="宋体" w:eastAsia="宋体" w:cs="宋体"/>
                <w:b/>
                <w:bCs w:val="0"/>
                <w:color w:val="FF0000"/>
                <w:sz w:val="24"/>
                <w:highlight w:val="yellow"/>
                <w:lang w:val="en-US" w:eastAsia="zh-CN"/>
              </w:rPr>
              <w:t>患者</w:t>
            </w:r>
            <w:r>
              <w:rPr>
                <w:rFonts w:hint="eastAsia" w:ascii="宋体" w:hAnsi="宋体" w:eastAsia="宋体" w:cs="宋体"/>
                <w:b/>
                <w:bCs w:val="0"/>
                <w:color w:val="FF0000"/>
                <w:sz w:val="24"/>
                <w:highlight w:val="yellow"/>
              </w:rPr>
              <w:t>的风险</w:t>
            </w:r>
            <w:r>
              <w:rPr>
                <w:rFonts w:hint="eastAsia" w:ascii="宋体" w:hAnsi="宋体" w:eastAsia="宋体" w:cs="宋体"/>
                <w:b/>
                <w:bCs w:val="0"/>
                <w:color w:val="FF0000"/>
                <w:sz w:val="24"/>
                <w:highlight w:val="yellow"/>
                <w:lang w:eastAsia="zh-CN"/>
              </w:rPr>
              <w:t>：</w:t>
            </w:r>
            <w:r>
              <w:rPr>
                <w:rFonts w:hint="eastAsia" w:ascii="宋体" w:hAnsi="宋体" w:eastAsia="宋体" w:cs="宋体"/>
                <w:b/>
                <w:bCs w:val="0"/>
                <w:color w:val="FF0000"/>
                <w:sz w:val="24"/>
                <w:highlight w:val="yellow"/>
                <w:lang w:val="en-US" w:eastAsia="zh-CN"/>
              </w:rPr>
              <w:t>如不会对研究参与者造成风险或根据研究会有什么样的风险。</w:t>
            </w:r>
          </w:p>
          <w:p w14:paraId="3549150B">
            <w:pPr>
              <w:keepNext w:val="0"/>
              <w:keepLines w:val="0"/>
              <w:pageBreakBefore w:val="0"/>
              <w:widowControl w:val="0"/>
              <w:numPr>
                <w:ilvl w:val="0"/>
                <w:numId w:val="2"/>
              </w:numPr>
              <w:kinsoku/>
              <w:wordWrap/>
              <w:overflowPunct/>
              <w:topLinePunct w:val="0"/>
              <w:autoSpaceDE/>
              <w:autoSpaceDN/>
              <w:bidi w:val="0"/>
              <w:adjustRightInd/>
              <w:snapToGrid/>
              <w:spacing w:line="312" w:lineRule="auto"/>
              <w:textAlignment w:val="auto"/>
              <w:rPr>
                <w:rFonts w:ascii="宋体" w:hAnsi="宋体" w:eastAsia="宋体" w:cs="宋体"/>
                <w:b/>
                <w:bCs w:val="0"/>
                <w:color w:val="FF0000"/>
                <w:sz w:val="24"/>
                <w:highlight w:val="yellow"/>
              </w:rPr>
            </w:pPr>
            <w:r>
              <w:rPr>
                <w:rFonts w:hint="eastAsia" w:ascii="宋体" w:hAnsi="宋体" w:eastAsia="宋体" w:cs="宋体"/>
                <w:b/>
                <w:bCs w:val="0"/>
                <w:color w:val="FF0000"/>
                <w:sz w:val="24"/>
                <w:highlight w:val="yellow"/>
                <w:lang w:val="en-US" w:eastAsia="zh-CN"/>
              </w:rPr>
              <w:t>患者直接</w:t>
            </w:r>
            <w:r>
              <w:rPr>
                <w:rFonts w:hint="eastAsia" w:ascii="宋体" w:hAnsi="宋体" w:eastAsia="宋体" w:cs="宋体"/>
                <w:b/>
                <w:bCs w:val="0"/>
                <w:color w:val="FF0000"/>
                <w:sz w:val="24"/>
                <w:highlight w:val="yellow"/>
              </w:rPr>
              <w:t>受益，</w:t>
            </w:r>
            <w:r>
              <w:rPr>
                <w:rFonts w:hint="eastAsia" w:ascii="宋体" w:hAnsi="宋体" w:eastAsia="宋体" w:cs="宋体"/>
                <w:b/>
                <w:bCs w:val="0"/>
                <w:color w:val="FF0000"/>
                <w:sz w:val="24"/>
                <w:highlight w:val="yellow"/>
                <w:lang w:val="en-US" w:eastAsia="zh-CN"/>
              </w:rPr>
              <w:t>如本研究为回顾性研究，对研究参与者无直接受益等。或根据研究会有什么样的直接受益。</w:t>
            </w:r>
          </w:p>
          <w:p w14:paraId="100B37F1">
            <w:pPr>
              <w:keepNext w:val="0"/>
              <w:keepLines w:val="0"/>
              <w:pageBreakBefore w:val="0"/>
              <w:widowControl w:val="0"/>
              <w:numPr>
                <w:ilvl w:val="0"/>
                <w:numId w:val="0"/>
              </w:numPr>
              <w:kinsoku/>
              <w:wordWrap/>
              <w:overflowPunct/>
              <w:topLinePunct w:val="0"/>
              <w:autoSpaceDE/>
              <w:autoSpaceDN/>
              <w:bidi w:val="0"/>
              <w:adjustRightInd/>
              <w:snapToGrid/>
              <w:spacing w:line="312" w:lineRule="auto"/>
              <w:textAlignment w:val="auto"/>
              <w:rPr>
                <w:rFonts w:ascii="宋体" w:hAnsi="宋体" w:eastAsia="宋体" w:cs="宋体"/>
                <w:b/>
                <w:sz w:val="24"/>
              </w:rPr>
            </w:pPr>
            <w:r>
              <w:rPr>
                <w:rFonts w:hint="eastAsia" w:ascii="宋体" w:hAnsi="宋体" w:eastAsia="宋体" w:cs="宋体"/>
                <w:b/>
                <w:bCs w:val="0"/>
                <w:color w:val="FF0000"/>
                <w:sz w:val="24"/>
                <w:highlight w:val="yellow"/>
                <w:lang w:val="en-US" w:eastAsia="zh-CN"/>
              </w:rPr>
              <w:t>3、</w:t>
            </w:r>
            <w:r>
              <w:rPr>
                <w:rFonts w:hint="eastAsia" w:ascii="宋体" w:hAnsi="宋体" w:eastAsia="宋体" w:cs="宋体"/>
                <w:b/>
                <w:bCs w:val="0"/>
                <w:color w:val="FF0000"/>
                <w:sz w:val="24"/>
                <w:highlight w:val="yellow"/>
              </w:rPr>
              <w:t>社会的受益是什么，如，会为同样患有某些疾病的患者，带来什么样的益处等？）</w:t>
            </w:r>
          </w:p>
        </w:tc>
      </w:tr>
      <w:tr w14:paraId="070C8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6" w:type="dxa"/>
          </w:tcPr>
          <w:p w14:paraId="30E96683">
            <w:pPr>
              <w:autoSpaceDE w:val="0"/>
              <w:autoSpaceDN w:val="0"/>
              <w:adjustRightInd w:val="0"/>
              <w:spacing w:line="360" w:lineRule="auto"/>
              <w:jc w:val="center"/>
              <w:rPr>
                <w:rFonts w:ascii="宋体" w:hAnsi="宋体" w:eastAsia="宋体" w:cs="宋体"/>
                <w:b/>
                <w:sz w:val="24"/>
              </w:rPr>
            </w:pPr>
            <w:r>
              <w:rPr>
                <w:rFonts w:hint="eastAsia" w:ascii="宋体" w:hAnsi="宋体" w:eastAsia="宋体" w:cs="宋体"/>
                <w:b/>
                <w:sz w:val="24"/>
              </w:rPr>
              <w:t>风险判断</w:t>
            </w:r>
          </w:p>
        </w:tc>
        <w:tc>
          <w:tcPr>
            <w:tcW w:w="7298" w:type="dxa"/>
          </w:tcPr>
          <w:p w14:paraId="5B426843">
            <w:pPr>
              <w:keepNext w:val="0"/>
              <w:keepLines w:val="0"/>
              <w:pageBreakBefore w:val="0"/>
              <w:widowControl w:val="0"/>
              <w:kinsoku/>
              <w:wordWrap/>
              <w:overflowPunct/>
              <w:topLinePunct w:val="0"/>
              <w:autoSpaceDE/>
              <w:autoSpaceDN/>
              <w:bidi w:val="0"/>
              <w:adjustRightInd/>
              <w:snapToGrid/>
              <w:spacing w:line="312" w:lineRule="auto"/>
              <w:textAlignment w:val="auto"/>
              <w:rPr>
                <w:rFonts w:ascii="宋体" w:hAnsi="宋体" w:eastAsia="宋体" w:cs="宋体"/>
                <w:sz w:val="24"/>
              </w:rPr>
            </w:pPr>
            <w:r>
              <w:rPr>
                <w:rFonts w:hint="eastAsia" w:ascii="宋体" w:hAnsi="宋体" w:eastAsia="宋体" w:cs="宋体"/>
                <w:sz w:val="24"/>
              </w:rPr>
              <w:sym w:font="Wingdings 2" w:char="00A3"/>
            </w:r>
            <w:r>
              <w:rPr>
                <w:rFonts w:hint="eastAsia" w:ascii="宋体" w:hAnsi="宋体" w:eastAsia="宋体" w:cs="宋体"/>
                <w:sz w:val="24"/>
              </w:rPr>
              <w:t xml:space="preserve">不大于最低风险   □大于最低风险 </w:t>
            </w:r>
          </w:p>
          <w:p w14:paraId="03C1863D">
            <w:pPr>
              <w:keepNext w:val="0"/>
              <w:keepLines w:val="0"/>
              <w:pageBreakBefore w:val="0"/>
              <w:widowControl w:val="0"/>
              <w:kinsoku/>
              <w:wordWrap/>
              <w:overflowPunct/>
              <w:topLinePunct w:val="0"/>
              <w:autoSpaceDE/>
              <w:autoSpaceDN/>
              <w:bidi w:val="0"/>
              <w:adjustRightInd/>
              <w:snapToGrid/>
              <w:spacing w:line="312" w:lineRule="auto"/>
              <w:textAlignment w:val="auto"/>
              <w:rPr>
                <w:rFonts w:ascii="宋体" w:hAnsi="宋体" w:eastAsia="宋体" w:cs="宋体"/>
                <w:sz w:val="24"/>
              </w:rPr>
            </w:pPr>
            <w:r>
              <w:rPr>
                <w:rFonts w:hint="eastAsia" w:ascii="宋体" w:hAnsi="宋体" w:eastAsia="宋体" w:cs="宋体"/>
                <w:sz w:val="24"/>
              </w:rPr>
              <w:t>最低风险：指试验中预期风险的可能性和程度不大于</w:t>
            </w:r>
            <w:r>
              <w:rPr>
                <w:rFonts w:hint="eastAsia" w:ascii="宋体" w:hAnsi="宋体" w:eastAsia="宋体" w:cs="宋体"/>
                <w:sz w:val="24"/>
                <w:lang w:val="en-US" w:eastAsia="zh-CN"/>
              </w:rPr>
              <w:t>健康人</w:t>
            </w:r>
            <w:r>
              <w:rPr>
                <w:rFonts w:hint="eastAsia" w:ascii="宋体" w:hAnsi="宋体" w:eastAsia="宋体" w:cs="宋体"/>
                <w:sz w:val="24"/>
              </w:rPr>
              <w:t>日常生活、或进行常规体格检查或心理测试的风险</w:t>
            </w:r>
            <w:r>
              <w:rPr>
                <w:rFonts w:hint="eastAsia" w:ascii="宋体" w:hAnsi="宋体" w:eastAsia="宋体" w:cs="宋体"/>
                <w:color w:val="FF0000"/>
                <w:sz w:val="24"/>
                <w:lang w:eastAsia="zh-CN"/>
              </w:rPr>
              <w:t>（</w:t>
            </w:r>
            <w:r>
              <w:rPr>
                <w:rFonts w:hint="eastAsia" w:ascii="宋体" w:hAnsi="宋体" w:eastAsia="宋体" w:cs="宋体"/>
                <w:color w:val="FF0000"/>
                <w:sz w:val="24"/>
                <w:lang w:val="en-US" w:eastAsia="zh-CN"/>
              </w:rPr>
              <w:t>即：如果您的研究风险超过了健康人的日常生活、常规体格检查、心理测试风险，就是“大于最低风险</w:t>
            </w:r>
            <w:r>
              <w:rPr>
                <w:rFonts w:hint="default" w:ascii="宋体" w:hAnsi="宋体" w:eastAsia="宋体" w:cs="宋体"/>
                <w:color w:val="FF0000"/>
                <w:sz w:val="24"/>
                <w:lang w:val="en-US" w:eastAsia="zh-CN"/>
              </w:rPr>
              <w:t>”</w:t>
            </w:r>
            <w:r>
              <w:rPr>
                <w:rFonts w:hint="eastAsia" w:ascii="宋体" w:hAnsi="宋体" w:eastAsia="宋体" w:cs="宋体"/>
                <w:color w:val="FF0000"/>
                <w:sz w:val="24"/>
                <w:lang w:val="en-US" w:eastAsia="zh-CN"/>
              </w:rPr>
              <w:t>。举例：剧烈的体育运动如篮球，跳伞，都大于最低风险，因为超出了日常生活范畴。）</w:t>
            </w:r>
          </w:p>
        </w:tc>
      </w:tr>
    </w:tbl>
    <w:p w14:paraId="242C3791">
      <w:pPr>
        <w:rPr>
          <w:rFonts w:ascii="宋体" w:hAnsi="宋体" w:cs="宋体"/>
          <w:sz w:val="22"/>
        </w:rPr>
      </w:pPr>
      <w:r>
        <w:rPr>
          <w:rFonts w:ascii="宋体" w:hAnsi="宋体" w:cs="宋体"/>
          <w:sz w:val="22"/>
        </w:rPr>
        <w:br w:type="page"/>
      </w:r>
    </w:p>
    <w:p w14:paraId="77BBBA37">
      <w:pPr>
        <w:keepNext w:val="0"/>
        <w:keepLines w:val="0"/>
        <w:pageBreakBefore w:val="0"/>
        <w:kinsoku/>
        <w:wordWrap/>
        <w:overflowPunct/>
        <w:topLinePunct w:val="0"/>
        <w:autoSpaceDE/>
        <w:autoSpaceDN/>
        <w:bidi w:val="0"/>
        <w:adjustRightInd/>
        <w:snapToGrid/>
        <w:spacing w:line="312" w:lineRule="auto"/>
        <w:ind w:firstLine="524" w:firstLineChars="200"/>
        <w:textAlignment w:val="auto"/>
        <w:rPr>
          <w:rFonts w:ascii="宋体" w:hAnsi="宋体" w:eastAsia="宋体" w:cs="宋体"/>
          <w:sz w:val="24"/>
        </w:rPr>
      </w:pPr>
      <w:r>
        <w:rPr>
          <w:rFonts w:hint="eastAsia" w:ascii="宋体" w:hAnsi="宋体" w:eastAsia="宋体" w:cs="宋体"/>
          <w:sz w:val="24"/>
        </w:rPr>
        <w:t>一、研究背景</w:t>
      </w:r>
    </w:p>
    <w:p w14:paraId="4FC0AFF6">
      <w:pPr>
        <w:keepNext w:val="0"/>
        <w:keepLines w:val="0"/>
        <w:pageBreakBefore w:val="0"/>
        <w:kinsoku/>
        <w:wordWrap/>
        <w:overflowPunct/>
        <w:topLinePunct w:val="0"/>
        <w:autoSpaceDE/>
        <w:autoSpaceDN/>
        <w:bidi w:val="0"/>
        <w:adjustRightInd/>
        <w:snapToGrid/>
        <w:spacing w:line="312" w:lineRule="auto"/>
        <w:ind w:firstLine="524" w:firstLineChars="200"/>
        <w:textAlignment w:val="auto"/>
        <w:rPr>
          <w:rFonts w:ascii="宋体" w:hAnsi="宋体" w:eastAsia="宋体" w:cs="宋体"/>
          <w:color w:val="FF0000"/>
          <w:sz w:val="24"/>
        </w:rPr>
      </w:pPr>
      <w:r>
        <w:rPr>
          <w:rFonts w:hint="eastAsia" w:ascii="宋体" w:hAnsi="宋体" w:eastAsia="宋体" w:cs="宋体"/>
          <w:color w:val="FF0000"/>
          <w:sz w:val="24"/>
        </w:rPr>
        <w:t>阐述本项目的国内外研究现状，选题的价值和意义。</w:t>
      </w:r>
    </w:p>
    <w:p w14:paraId="0493AB88">
      <w:pPr>
        <w:keepNext w:val="0"/>
        <w:keepLines w:val="0"/>
        <w:pageBreakBefore w:val="0"/>
        <w:kinsoku/>
        <w:wordWrap/>
        <w:overflowPunct/>
        <w:topLinePunct w:val="0"/>
        <w:autoSpaceDE/>
        <w:autoSpaceDN/>
        <w:bidi w:val="0"/>
        <w:adjustRightInd/>
        <w:snapToGrid/>
        <w:spacing w:line="312" w:lineRule="auto"/>
        <w:ind w:firstLine="524" w:firstLineChars="200"/>
        <w:textAlignment w:val="auto"/>
        <w:rPr>
          <w:rFonts w:ascii="宋体" w:hAnsi="宋体" w:eastAsia="宋体" w:cs="宋体"/>
          <w:color w:val="FF0000"/>
          <w:sz w:val="24"/>
        </w:rPr>
      </w:pPr>
    </w:p>
    <w:p w14:paraId="6E606203">
      <w:pPr>
        <w:keepNext w:val="0"/>
        <w:keepLines w:val="0"/>
        <w:pageBreakBefore w:val="0"/>
        <w:kinsoku/>
        <w:wordWrap/>
        <w:overflowPunct/>
        <w:topLinePunct w:val="0"/>
        <w:autoSpaceDE/>
        <w:autoSpaceDN/>
        <w:bidi w:val="0"/>
        <w:adjustRightInd/>
        <w:snapToGrid/>
        <w:spacing w:line="312" w:lineRule="auto"/>
        <w:ind w:firstLine="524" w:firstLineChars="200"/>
        <w:textAlignment w:val="auto"/>
        <w:rPr>
          <w:rFonts w:ascii="宋体" w:hAnsi="宋体" w:eastAsia="宋体" w:cs="宋体"/>
          <w:sz w:val="24"/>
        </w:rPr>
      </w:pPr>
      <w:r>
        <w:rPr>
          <w:rFonts w:hint="eastAsia" w:ascii="宋体" w:hAnsi="宋体" w:eastAsia="宋体" w:cs="宋体"/>
          <w:sz w:val="24"/>
        </w:rPr>
        <w:t>二、研究目的</w:t>
      </w:r>
    </w:p>
    <w:p w14:paraId="1BBB2580">
      <w:pPr>
        <w:keepNext w:val="0"/>
        <w:keepLines w:val="0"/>
        <w:pageBreakBefore w:val="0"/>
        <w:kinsoku/>
        <w:wordWrap/>
        <w:overflowPunct/>
        <w:topLinePunct w:val="0"/>
        <w:autoSpaceDE/>
        <w:autoSpaceDN/>
        <w:bidi w:val="0"/>
        <w:adjustRightInd/>
        <w:snapToGrid/>
        <w:spacing w:line="312" w:lineRule="auto"/>
        <w:ind w:firstLine="524" w:firstLineChars="200"/>
        <w:textAlignment w:val="auto"/>
        <w:rPr>
          <w:rFonts w:ascii="宋体" w:hAnsi="宋体" w:eastAsia="宋体" w:cs="宋体"/>
          <w:sz w:val="24"/>
        </w:rPr>
      </w:pPr>
      <w:r>
        <w:rPr>
          <w:rFonts w:hint="eastAsia" w:ascii="宋体" w:hAnsi="宋体" w:eastAsia="宋体" w:cs="宋体"/>
          <w:sz w:val="24"/>
        </w:rPr>
        <w:t>1. 主要目的：</w:t>
      </w:r>
      <w:r>
        <w:rPr>
          <w:rFonts w:hint="eastAsia" w:ascii="宋体" w:hAnsi="宋体" w:eastAsia="宋体" w:cs="宋体"/>
          <w:color w:val="FF0000"/>
          <w:sz w:val="24"/>
        </w:rPr>
        <w:t>＊＊＊＊</w:t>
      </w:r>
    </w:p>
    <w:p w14:paraId="3556820C">
      <w:pPr>
        <w:keepNext w:val="0"/>
        <w:keepLines w:val="0"/>
        <w:pageBreakBefore w:val="0"/>
        <w:kinsoku/>
        <w:wordWrap/>
        <w:overflowPunct/>
        <w:topLinePunct w:val="0"/>
        <w:autoSpaceDE/>
        <w:autoSpaceDN/>
        <w:bidi w:val="0"/>
        <w:adjustRightInd/>
        <w:snapToGrid/>
        <w:spacing w:line="312" w:lineRule="auto"/>
        <w:ind w:firstLine="524" w:firstLineChars="200"/>
        <w:textAlignment w:val="auto"/>
        <w:rPr>
          <w:rFonts w:ascii="宋体" w:hAnsi="宋体" w:eastAsia="宋体" w:cs="宋体"/>
          <w:color w:val="FF0000"/>
          <w:sz w:val="24"/>
        </w:rPr>
      </w:pPr>
      <w:r>
        <w:rPr>
          <w:rFonts w:hint="eastAsia" w:ascii="宋体" w:hAnsi="宋体" w:eastAsia="宋体" w:cs="宋体"/>
          <w:sz w:val="24"/>
        </w:rPr>
        <w:t>2. 次要目的：</w:t>
      </w:r>
      <w:r>
        <w:rPr>
          <w:rFonts w:hint="eastAsia" w:ascii="宋体" w:hAnsi="宋体" w:eastAsia="宋体" w:cs="宋体"/>
          <w:color w:val="FF0000"/>
          <w:sz w:val="24"/>
        </w:rPr>
        <w:t>＊＊＊＊</w:t>
      </w:r>
    </w:p>
    <w:p w14:paraId="57FDC2F1">
      <w:pPr>
        <w:keepNext w:val="0"/>
        <w:keepLines w:val="0"/>
        <w:pageBreakBefore w:val="0"/>
        <w:kinsoku/>
        <w:wordWrap/>
        <w:overflowPunct/>
        <w:topLinePunct w:val="0"/>
        <w:autoSpaceDE/>
        <w:autoSpaceDN/>
        <w:bidi w:val="0"/>
        <w:adjustRightInd/>
        <w:snapToGrid/>
        <w:spacing w:line="312" w:lineRule="auto"/>
        <w:ind w:firstLine="524" w:firstLineChars="200"/>
        <w:textAlignment w:val="auto"/>
        <w:rPr>
          <w:rFonts w:ascii="宋体" w:hAnsi="宋体" w:eastAsia="宋体" w:cs="宋体"/>
          <w:color w:val="FF0000"/>
          <w:sz w:val="24"/>
        </w:rPr>
      </w:pPr>
    </w:p>
    <w:p w14:paraId="78ECF973">
      <w:pPr>
        <w:keepNext w:val="0"/>
        <w:keepLines w:val="0"/>
        <w:pageBreakBefore w:val="0"/>
        <w:kinsoku/>
        <w:wordWrap/>
        <w:overflowPunct/>
        <w:topLinePunct w:val="0"/>
        <w:autoSpaceDE/>
        <w:autoSpaceDN/>
        <w:bidi w:val="0"/>
        <w:adjustRightInd/>
        <w:snapToGrid/>
        <w:spacing w:line="312" w:lineRule="auto"/>
        <w:ind w:firstLine="524" w:firstLineChars="200"/>
        <w:textAlignment w:val="auto"/>
        <w:rPr>
          <w:rFonts w:hint="default" w:ascii="宋体" w:hAnsi="宋体" w:eastAsia="宋体" w:cs="宋体"/>
          <w:color w:val="FF0000"/>
          <w:sz w:val="24"/>
          <w:highlight w:val="yellow"/>
          <w:lang w:val="en-US" w:eastAsia="zh-CN"/>
        </w:rPr>
      </w:pPr>
      <w:r>
        <w:rPr>
          <w:rFonts w:hint="eastAsia" w:ascii="宋体" w:hAnsi="宋体" w:eastAsia="宋体" w:cs="宋体"/>
          <w:sz w:val="24"/>
        </w:rPr>
        <w:t>三、研究设计类型、原则与样本来源</w:t>
      </w:r>
      <w:r>
        <w:rPr>
          <w:rFonts w:hint="eastAsia" w:ascii="宋体" w:hAnsi="宋体" w:eastAsia="宋体" w:cs="宋体"/>
          <w:b/>
          <w:bCs/>
          <w:color w:val="FF0000"/>
          <w:sz w:val="24"/>
          <w:highlight w:val="yellow"/>
          <w:lang w:eastAsia="zh-CN"/>
        </w:rPr>
        <w:t>（</w:t>
      </w:r>
      <w:r>
        <w:rPr>
          <w:rFonts w:hint="eastAsia" w:ascii="宋体" w:hAnsi="宋体" w:eastAsia="宋体" w:cs="宋体"/>
          <w:b/>
          <w:bCs/>
          <w:color w:val="FF0000"/>
          <w:sz w:val="24"/>
          <w:highlight w:val="yellow"/>
          <w:lang w:val="en-US" w:eastAsia="zh-CN"/>
        </w:rPr>
        <w:t>研究方案代表研究如何开展的“说明书”，即，您的研究即便由其他人员来实施，也可通过研究方案内容，一步步完成该研究。请从这个角度考虑，来完善您的研究方案。）</w:t>
      </w:r>
    </w:p>
    <w:p w14:paraId="5A7D8E2A">
      <w:pPr>
        <w:keepNext w:val="0"/>
        <w:keepLines w:val="0"/>
        <w:pageBreakBefore w:val="0"/>
        <w:kinsoku/>
        <w:wordWrap/>
        <w:overflowPunct/>
        <w:topLinePunct w:val="0"/>
        <w:autoSpaceDE/>
        <w:autoSpaceDN/>
        <w:bidi w:val="0"/>
        <w:adjustRightInd/>
        <w:snapToGrid/>
        <w:spacing w:line="312" w:lineRule="auto"/>
        <w:ind w:firstLine="524" w:firstLineChars="200"/>
        <w:textAlignment w:val="auto"/>
        <w:rPr>
          <w:rFonts w:ascii="宋体" w:hAnsi="宋体" w:eastAsia="宋体" w:cs="宋体"/>
          <w:sz w:val="24"/>
        </w:rPr>
      </w:pPr>
    </w:p>
    <w:p w14:paraId="51BCBCE0">
      <w:pPr>
        <w:keepNext w:val="0"/>
        <w:keepLines w:val="0"/>
        <w:pageBreakBefore w:val="0"/>
        <w:kinsoku/>
        <w:wordWrap/>
        <w:overflowPunct/>
        <w:topLinePunct w:val="0"/>
        <w:autoSpaceDE/>
        <w:autoSpaceDN/>
        <w:bidi w:val="0"/>
        <w:adjustRightInd/>
        <w:snapToGrid/>
        <w:spacing w:line="312" w:lineRule="auto"/>
        <w:ind w:firstLine="524" w:firstLineChars="200"/>
        <w:textAlignment w:val="auto"/>
        <w:rPr>
          <w:rFonts w:ascii="宋体" w:hAnsi="宋体" w:eastAsia="宋体" w:cs="宋体"/>
          <w:sz w:val="24"/>
        </w:rPr>
      </w:pPr>
      <w:r>
        <w:rPr>
          <w:rFonts w:hint="eastAsia" w:ascii="宋体" w:hAnsi="宋体" w:eastAsia="宋体" w:cs="宋体"/>
          <w:sz w:val="24"/>
        </w:rPr>
        <w:t>1. 研究设计</w:t>
      </w:r>
    </w:p>
    <w:p w14:paraId="719EEA51">
      <w:pPr>
        <w:keepNext w:val="0"/>
        <w:keepLines w:val="0"/>
        <w:pageBreakBefore w:val="0"/>
        <w:kinsoku/>
        <w:wordWrap/>
        <w:overflowPunct/>
        <w:topLinePunct w:val="0"/>
        <w:autoSpaceDE/>
        <w:autoSpaceDN/>
        <w:bidi w:val="0"/>
        <w:adjustRightInd/>
        <w:snapToGrid/>
        <w:spacing w:line="312" w:lineRule="auto"/>
        <w:ind w:firstLine="484" w:firstLineChars="200"/>
        <w:textAlignment w:val="auto"/>
        <w:rPr>
          <w:rFonts w:hint="eastAsia"/>
          <w:color w:val="FF0000"/>
          <w:sz w:val="22"/>
        </w:rPr>
      </w:pPr>
      <w:r>
        <w:rPr>
          <w:rFonts w:hint="eastAsia"/>
          <w:color w:val="FF0000"/>
          <w:sz w:val="22"/>
        </w:rPr>
        <w:t>说明研究设计的类型、</w:t>
      </w:r>
    </w:p>
    <w:p w14:paraId="37EC4412">
      <w:pPr>
        <w:keepNext w:val="0"/>
        <w:keepLines w:val="0"/>
        <w:pageBreakBefore w:val="0"/>
        <w:kinsoku/>
        <w:wordWrap/>
        <w:overflowPunct/>
        <w:topLinePunct w:val="0"/>
        <w:autoSpaceDE/>
        <w:autoSpaceDN/>
        <w:bidi w:val="0"/>
        <w:adjustRightInd/>
        <w:snapToGrid/>
        <w:spacing w:line="312" w:lineRule="auto"/>
        <w:ind w:firstLine="484" w:firstLineChars="200"/>
        <w:textAlignment w:val="auto"/>
        <w:rPr>
          <w:rFonts w:hint="eastAsia"/>
          <w:color w:val="FF0000"/>
          <w:sz w:val="22"/>
        </w:rPr>
      </w:pPr>
      <w:r>
        <w:rPr>
          <w:rFonts w:hint="eastAsia"/>
          <w:color w:val="FF0000"/>
          <w:sz w:val="22"/>
        </w:rPr>
        <w:t>随机化分组方法、盲法设计、对照组的设计、</w:t>
      </w:r>
    </w:p>
    <w:p w14:paraId="3B07FF5D">
      <w:pPr>
        <w:keepNext w:val="0"/>
        <w:keepLines w:val="0"/>
        <w:pageBreakBefore w:val="0"/>
        <w:kinsoku/>
        <w:wordWrap/>
        <w:overflowPunct/>
        <w:topLinePunct w:val="0"/>
        <w:autoSpaceDE/>
        <w:autoSpaceDN/>
        <w:bidi w:val="0"/>
        <w:adjustRightInd/>
        <w:snapToGrid/>
        <w:spacing w:line="312" w:lineRule="auto"/>
        <w:ind w:firstLine="524" w:firstLineChars="200"/>
        <w:textAlignment w:val="auto"/>
        <w:rPr>
          <w:rFonts w:hint="eastAsia" w:ascii="宋体" w:hAnsi="宋体" w:eastAsia="宋体" w:cs="宋体"/>
          <w:color w:val="FF0000"/>
          <w:sz w:val="24"/>
        </w:rPr>
      </w:pPr>
      <w:r>
        <w:rPr>
          <w:rFonts w:hint="eastAsia" w:ascii="宋体" w:hAnsi="宋体" w:eastAsia="宋体" w:cs="宋体"/>
          <w:color w:val="FF0000"/>
          <w:sz w:val="24"/>
        </w:rPr>
        <w:t>入选标准，</w:t>
      </w:r>
    </w:p>
    <w:p w14:paraId="2797D478">
      <w:pPr>
        <w:keepNext w:val="0"/>
        <w:keepLines w:val="0"/>
        <w:pageBreakBefore w:val="0"/>
        <w:kinsoku/>
        <w:wordWrap/>
        <w:overflowPunct/>
        <w:topLinePunct w:val="0"/>
        <w:autoSpaceDE/>
        <w:autoSpaceDN/>
        <w:bidi w:val="0"/>
        <w:adjustRightInd/>
        <w:snapToGrid/>
        <w:spacing w:line="312" w:lineRule="auto"/>
        <w:ind w:firstLine="524" w:firstLineChars="200"/>
        <w:textAlignment w:val="auto"/>
        <w:rPr>
          <w:rFonts w:ascii="宋体" w:hAnsi="宋体" w:eastAsia="宋体" w:cs="宋体"/>
          <w:color w:val="FF0000"/>
          <w:sz w:val="24"/>
        </w:rPr>
      </w:pPr>
      <w:r>
        <w:rPr>
          <w:rFonts w:hint="eastAsia" w:ascii="宋体" w:hAnsi="宋体" w:eastAsia="宋体" w:cs="宋体"/>
          <w:color w:val="FF0000"/>
          <w:sz w:val="24"/>
        </w:rPr>
        <w:t>排除标准等</w:t>
      </w:r>
    </w:p>
    <w:p w14:paraId="396E4DC6">
      <w:pPr>
        <w:keepNext w:val="0"/>
        <w:keepLines w:val="0"/>
        <w:pageBreakBefore w:val="0"/>
        <w:kinsoku/>
        <w:wordWrap/>
        <w:overflowPunct/>
        <w:topLinePunct w:val="0"/>
        <w:autoSpaceDE/>
        <w:autoSpaceDN/>
        <w:bidi w:val="0"/>
        <w:adjustRightInd/>
        <w:snapToGrid/>
        <w:spacing w:line="312" w:lineRule="auto"/>
        <w:ind w:firstLine="484" w:firstLineChars="200"/>
        <w:textAlignment w:val="auto"/>
        <w:rPr>
          <w:rFonts w:hint="eastAsia"/>
          <w:color w:val="FF0000"/>
          <w:sz w:val="22"/>
        </w:rPr>
      </w:pPr>
      <w:r>
        <w:rPr>
          <w:rFonts w:hint="eastAsia"/>
          <w:color w:val="FF0000"/>
          <w:sz w:val="22"/>
        </w:rPr>
        <w:t>研究中心、</w:t>
      </w:r>
    </w:p>
    <w:p w14:paraId="096C5D16">
      <w:pPr>
        <w:keepNext w:val="0"/>
        <w:keepLines w:val="0"/>
        <w:pageBreakBefore w:val="0"/>
        <w:kinsoku/>
        <w:wordWrap/>
        <w:overflowPunct/>
        <w:topLinePunct w:val="0"/>
        <w:autoSpaceDE/>
        <w:autoSpaceDN/>
        <w:bidi w:val="0"/>
        <w:adjustRightInd/>
        <w:snapToGrid/>
        <w:spacing w:line="312" w:lineRule="auto"/>
        <w:ind w:firstLine="484" w:firstLineChars="200"/>
        <w:textAlignment w:val="auto"/>
        <w:rPr>
          <w:rFonts w:hint="eastAsia"/>
          <w:color w:val="FF0000"/>
          <w:sz w:val="22"/>
        </w:rPr>
      </w:pPr>
      <w:r>
        <w:rPr>
          <w:rFonts w:hint="eastAsia"/>
          <w:color w:val="FF0000"/>
          <w:sz w:val="22"/>
        </w:rPr>
        <w:t>样本量的计算依据。</w:t>
      </w:r>
    </w:p>
    <w:p w14:paraId="3CCC5D95">
      <w:pPr>
        <w:keepNext w:val="0"/>
        <w:keepLines w:val="0"/>
        <w:pageBreakBefore w:val="0"/>
        <w:kinsoku/>
        <w:wordWrap/>
        <w:overflowPunct/>
        <w:topLinePunct w:val="0"/>
        <w:autoSpaceDE/>
        <w:autoSpaceDN/>
        <w:bidi w:val="0"/>
        <w:adjustRightInd/>
        <w:snapToGrid/>
        <w:spacing w:line="312" w:lineRule="auto"/>
        <w:ind w:firstLine="484" w:firstLineChars="200"/>
        <w:textAlignment w:val="auto"/>
        <w:rPr>
          <w:color w:val="FF0000"/>
          <w:sz w:val="22"/>
        </w:rPr>
      </w:pPr>
      <w:r>
        <w:rPr>
          <w:rFonts w:hint="eastAsia"/>
          <w:color w:val="FF0000"/>
          <w:sz w:val="22"/>
        </w:rPr>
        <w:t>适应症的合理性及确定依据。</w:t>
      </w:r>
    </w:p>
    <w:p w14:paraId="7F2F0F10">
      <w:pPr>
        <w:keepNext w:val="0"/>
        <w:keepLines w:val="0"/>
        <w:pageBreakBefore w:val="0"/>
        <w:kinsoku/>
        <w:wordWrap/>
        <w:overflowPunct/>
        <w:topLinePunct w:val="0"/>
        <w:autoSpaceDE/>
        <w:autoSpaceDN/>
        <w:bidi w:val="0"/>
        <w:adjustRightInd/>
        <w:snapToGrid/>
        <w:spacing w:line="312" w:lineRule="auto"/>
        <w:ind w:firstLine="524" w:firstLineChars="200"/>
        <w:textAlignment w:val="auto"/>
        <w:rPr>
          <w:rFonts w:ascii="宋体" w:hAnsi="宋体" w:eastAsia="宋体" w:cs="宋体"/>
          <w:sz w:val="24"/>
        </w:rPr>
      </w:pPr>
      <w:r>
        <w:rPr>
          <w:rFonts w:hint="eastAsia" w:ascii="宋体" w:hAnsi="宋体" w:eastAsia="宋体" w:cs="宋体"/>
          <w:sz w:val="24"/>
        </w:rPr>
        <w:t>2. 病历 /标本的名称、来源、时段、获取、处理与销毁</w:t>
      </w:r>
    </w:p>
    <w:p w14:paraId="6B7B7EFF">
      <w:pPr>
        <w:keepNext w:val="0"/>
        <w:keepLines w:val="0"/>
        <w:pageBreakBefore w:val="0"/>
        <w:kinsoku/>
        <w:wordWrap/>
        <w:overflowPunct/>
        <w:topLinePunct w:val="0"/>
        <w:autoSpaceDE/>
        <w:autoSpaceDN/>
        <w:bidi w:val="0"/>
        <w:adjustRightInd/>
        <w:snapToGrid/>
        <w:spacing w:line="312" w:lineRule="auto"/>
        <w:ind w:firstLine="524" w:firstLineChars="200"/>
        <w:textAlignment w:val="auto"/>
        <w:rPr>
          <w:rFonts w:ascii="宋体" w:hAnsi="宋体" w:eastAsia="宋体" w:cs="宋体"/>
          <w:sz w:val="24"/>
        </w:rPr>
      </w:pPr>
    </w:p>
    <w:p w14:paraId="56D43003">
      <w:pPr>
        <w:keepNext w:val="0"/>
        <w:keepLines w:val="0"/>
        <w:pageBreakBefore w:val="0"/>
        <w:kinsoku/>
        <w:wordWrap/>
        <w:overflowPunct/>
        <w:topLinePunct w:val="0"/>
        <w:autoSpaceDE/>
        <w:autoSpaceDN/>
        <w:bidi w:val="0"/>
        <w:adjustRightInd/>
        <w:snapToGrid/>
        <w:spacing w:line="312" w:lineRule="auto"/>
        <w:ind w:firstLine="524" w:firstLineChars="200"/>
        <w:textAlignment w:val="auto"/>
        <w:rPr>
          <w:rFonts w:ascii="宋体" w:hAnsi="宋体" w:eastAsia="宋体" w:cs="宋体"/>
          <w:sz w:val="24"/>
        </w:rPr>
      </w:pPr>
      <w:r>
        <w:rPr>
          <w:rFonts w:hint="eastAsia" w:ascii="宋体" w:hAnsi="宋体" w:eastAsia="宋体" w:cs="宋体"/>
          <w:sz w:val="24"/>
        </w:rPr>
        <w:t>四、研究的质量控制与质量保证</w:t>
      </w:r>
      <w:r>
        <w:rPr>
          <w:rFonts w:hint="eastAsia" w:ascii="宋体" w:hAnsi="宋体" w:eastAsia="宋体" w:cs="宋体"/>
          <w:color w:val="FF0000"/>
          <w:sz w:val="24"/>
        </w:rPr>
        <w:t>（根据项目的具体情况确定是否需要此部分内容）</w:t>
      </w:r>
    </w:p>
    <w:p w14:paraId="5C16A76C">
      <w:pPr>
        <w:keepNext w:val="0"/>
        <w:keepLines w:val="0"/>
        <w:pageBreakBefore w:val="0"/>
        <w:kinsoku/>
        <w:wordWrap/>
        <w:overflowPunct/>
        <w:topLinePunct w:val="0"/>
        <w:autoSpaceDE/>
        <w:autoSpaceDN/>
        <w:bidi w:val="0"/>
        <w:adjustRightInd/>
        <w:snapToGrid/>
        <w:spacing w:line="312" w:lineRule="auto"/>
        <w:ind w:firstLine="524" w:firstLineChars="200"/>
        <w:textAlignment w:val="auto"/>
        <w:rPr>
          <w:rFonts w:ascii="宋体" w:hAnsi="宋体" w:eastAsia="宋体" w:cs="宋体"/>
          <w:color w:val="FF0000"/>
          <w:sz w:val="24"/>
        </w:rPr>
      </w:pPr>
      <w:r>
        <w:rPr>
          <w:rFonts w:hint="eastAsia" w:ascii="宋体" w:hAnsi="宋体" w:eastAsia="宋体" w:cs="宋体"/>
          <w:color w:val="FF0000"/>
          <w:sz w:val="24"/>
        </w:rPr>
        <w:t>从实验室指标检测、执行相关SOP、研究者培训、</w:t>
      </w:r>
      <w:r>
        <w:rPr>
          <w:rFonts w:hint="eastAsia" w:ascii="宋体" w:hAnsi="宋体" w:eastAsia="宋体" w:cs="宋体"/>
          <w:color w:val="FF0000"/>
          <w:sz w:val="24"/>
          <w:lang w:eastAsia="zh-CN"/>
        </w:rPr>
        <w:t>研究参与者</w:t>
      </w:r>
      <w:r>
        <w:rPr>
          <w:rFonts w:hint="eastAsia" w:ascii="宋体" w:hAnsi="宋体" w:eastAsia="宋体" w:cs="宋体"/>
          <w:color w:val="FF0000"/>
          <w:sz w:val="24"/>
        </w:rPr>
        <w:t>依从性、数据收集整理分析、研究的监查等方面阐述研究的质量控制与监督。</w:t>
      </w:r>
    </w:p>
    <w:p w14:paraId="5A13BA2D">
      <w:pPr>
        <w:keepNext w:val="0"/>
        <w:keepLines w:val="0"/>
        <w:pageBreakBefore w:val="0"/>
        <w:kinsoku/>
        <w:wordWrap/>
        <w:overflowPunct/>
        <w:topLinePunct w:val="0"/>
        <w:autoSpaceDE/>
        <w:autoSpaceDN/>
        <w:bidi w:val="0"/>
        <w:adjustRightInd/>
        <w:snapToGrid/>
        <w:spacing w:line="312" w:lineRule="auto"/>
        <w:ind w:firstLine="524" w:firstLineChars="200"/>
        <w:textAlignment w:val="auto"/>
        <w:rPr>
          <w:rFonts w:ascii="宋体" w:hAnsi="宋体" w:eastAsia="宋体" w:cs="宋体"/>
          <w:color w:val="FF0000"/>
          <w:sz w:val="24"/>
        </w:rPr>
      </w:pPr>
    </w:p>
    <w:p w14:paraId="6921C684">
      <w:pPr>
        <w:keepNext w:val="0"/>
        <w:keepLines w:val="0"/>
        <w:pageBreakBefore w:val="0"/>
        <w:kinsoku/>
        <w:wordWrap/>
        <w:overflowPunct/>
        <w:topLinePunct w:val="0"/>
        <w:autoSpaceDE/>
        <w:autoSpaceDN/>
        <w:bidi w:val="0"/>
        <w:adjustRightInd/>
        <w:snapToGrid/>
        <w:spacing w:line="312" w:lineRule="auto"/>
        <w:ind w:firstLine="524" w:firstLineChars="200"/>
        <w:textAlignment w:val="auto"/>
        <w:rPr>
          <w:rFonts w:ascii="宋体" w:hAnsi="宋体" w:eastAsia="宋体" w:cs="宋体"/>
          <w:sz w:val="24"/>
        </w:rPr>
      </w:pPr>
      <w:r>
        <w:rPr>
          <w:rFonts w:hint="eastAsia" w:ascii="宋体" w:hAnsi="宋体" w:eastAsia="宋体" w:cs="宋体"/>
          <w:sz w:val="24"/>
        </w:rPr>
        <w:t>五、临床研究伦理原则与要求</w:t>
      </w:r>
    </w:p>
    <w:p w14:paraId="19001D74">
      <w:pPr>
        <w:keepNext w:val="0"/>
        <w:keepLines w:val="0"/>
        <w:pageBreakBefore w:val="0"/>
        <w:widowControl/>
        <w:shd w:val="clear" w:color="auto" w:fill="FFFFFF"/>
        <w:kinsoku/>
        <w:wordWrap/>
        <w:overflowPunct/>
        <w:topLinePunct w:val="0"/>
        <w:autoSpaceDE/>
        <w:autoSpaceDN/>
        <w:bidi w:val="0"/>
        <w:adjustRightInd/>
        <w:snapToGrid/>
        <w:spacing w:line="312" w:lineRule="auto"/>
        <w:ind w:firstLine="524" w:firstLineChars="200"/>
        <w:jc w:val="left"/>
        <w:textAlignment w:val="auto"/>
        <w:rPr>
          <w:rFonts w:ascii="宋体" w:hAnsi="宋体" w:eastAsia="宋体" w:cs="宋体"/>
          <w:sz w:val="24"/>
        </w:rPr>
      </w:pPr>
      <w:r>
        <w:rPr>
          <w:rFonts w:hint="eastAsia" w:ascii="宋体" w:hAnsi="宋体" w:eastAsia="宋体" w:cs="宋体"/>
          <w:sz w:val="24"/>
        </w:rPr>
        <w:t>临床研究将遵循世界医学大会《赫尔辛基宣言》</w:t>
      </w:r>
      <w:bookmarkStart w:id="5" w:name="_GoBack"/>
      <w:bookmarkEnd w:id="5"/>
      <w:r>
        <w:rPr>
          <w:rFonts w:hint="eastAsia" w:ascii="宋体" w:hAnsi="宋体" w:eastAsia="宋体" w:cs="宋体"/>
          <w:sz w:val="24"/>
        </w:rPr>
        <w:t>和</w:t>
      </w:r>
      <w:r>
        <w:rPr>
          <w:rFonts w:hint="eastAsia" w:ascii="宋体" w:hAnsi="宋体" w:eastAsia="宋体" w:cs="宋体"/>
          <w:color w:val="333333"/>
          <w:kern w:val="0"/>
          <w:sz w:val="24"/>
          <w:shd w:val="clear" w:color="auto" w:fill="FFFFFF"/>
          <w:lang w:bidi="ar"/>
        </w:rPr>
        <w:t>中华人民共和国国家</w:t>
      </w:r>
      <w:r>
        <w:rPr>
          <w:rFonts w:hint="eastAsia" w:ascii="宋体" w:hAnsi="宋体" w:eastAsia="宋体" w:cs="宋体"/>
          <w:color w:val="333333"/>
          <w:kern w:val="0"/>
          <w:sz w:val="24"/>
          <w:shd w:val="clear" w:color="auto" w:fill="FFFFFF"/>
          <w:lang w:val="en-US" w:eastAsia="zh-CN" w:bidi="ar"/>
        </w:rPr>
        <w:t>卫生健康委员会</w:t>
      </w:r>
      <w:r>
        <w:rPr>
          <w:rFonts w:hint="eastAsia" w:ascii="宋体" w:hAnsi="宋体" w:eastAsia="宋体" w:cs="宋体"/>
          <w:color w:val="333333"/>
          <w:kern w:val="0"/>
          <w:sz w:val="24"/>
          <w:shd w:val="clear" w:color="auto" w:fill="FFFFFF"/>
          <w:lang w:bidi="ar"/>
        </w:rPr>
        <w:t>《涉及人的</w:t>
      </w:r>
      <w:r>
        <w:rPr>
          <w:rFonts w:hint="eastAsia" w:ascii="宋体" w:hAnsi="宋体" w:eastAsia="宋体" w:cs="宋体"/>
          <w:color w:val="333333"/>
          <w:kern w:val="0"/>
          <w:sz w:val="24"/>
          <w:shd w:val="clear" w:color="auto" w:fill="FFFFFF"/>
          <w:lang w:val="en-US" w:eastAsia="zh-CN" w:bidi="ar"/>
        </w:rPr>
        <w:t>生命科学和</w:t>
      </w:r>
      <w:r>
        <w:rPr>
          <w:rFonts w:hint="eastAsia" w:ascii="宋体" w:hAnsi="宋体" w:eastAsia="宋体" w:cs="宋体"/>
          <w:color w:val="333333"/>
          <w:kern w:val="0"/>
          <w:sz w:val="24"/>
          <w:shd w:val="clear" w:color="auto" w:fill="FFFFFF"/>
          <w:lang w:bidi="ar"/>
        </w:rPr>
        <w:t>医学研究伦理审查办法》</w:t>
      </w:r>
      <w:r>
        <w:rPr>
          <w:rFonts w:hint="eastAsia" w:ascii="宋体" w:hAnsi="宋体" w:eastAsia="宋体" w:cs="宋体"/>
          <w:sz w:val="24"/>
        </w:rPr>
        <w:t>等相关规定，具体落实知情同意，保护隐私，研究免费与补偿，控制风险，特殊</w:t>
      </w:r>
      <w:r>
        <w:rPr>
          <w:rFonts w:hint="eastAsia" w:ascii="宋体" w:hAnsi="宋体" w:eastAsia="宋体" w:cs="宋体"/>
          <w:sz w:val="24"/>
          <w:lang w:eastAsia="zh-CN"/>
        </w:rPr>
        <w:t>研究参与者</w:t>
      </w:r>
      <w:r>
        <w:rPr>
          <w:rFonts w:hint="eastAsia" w:ascii="宋体" w:hAnsi="宋体" w:eastAsia="宋体" w:cs="宋体"/>
          <w:sz w:val="24"/>
        </w:rPr>
        <w:t>保护和研究相关损害的赔偿原则与要求。在研究开始之前，由伦理委员会批准该试验方案后才实施临床研究。每一位</w:t>
      </w:r>
      <w:r>
        <w:rPr>
          <w:rFonts w:hint="eastAsia" w:ascii="宋体" w:hAnsi="宋体" w:eastAsia="宋体" w:cs="宋体"/>
          <w:sz w:val="24"/>
          <w:lang w:eastAsia="zh-CN"/>
        </w:rPr>
        <w:t>研究参与者</w:t>
      </w:r>
      <w:r>
        <w:rPr>
          <w:rFonts w:hint="eastAsia" w:ascii="宋体" w:hAnsi="宋体" w:eastAsia="宋体" w:cs="宋体"/>
          <w:sz w:val="24"/>
        </w:rPr>
        <w:t>入选本研究前，研究者有责任向</w:t>
      </w:r>
      <w:r>
        <w:rPr>
          <w:rFonts w:hint="eastAsia" w:ascii="宋体" w:hAnsi="宋体" w:eastAsia="宋体" w:cs="宋体"/>
          <w:sz w:val="24"/>
          <w:lang w:eastAsia="zh-CN"/>
        </w:rPr>
        <w:t>研究参与者</w:t>
      </w:r>
      <w:r>
        <w:rPr>
          <w:rFonts w:hint="eastAsia" w:ascii="宋体" w:hAnsi="宋体" w:eastAsia="宋体" w:cs="宋体"/>
          <w:sz w:val="24"/>
        </w:rPr>
        <w:t>或/和其法定代理人完整、全面地介绍本研究的目的、程序和可能的风险，并签署书面知情同意书，应让</w:t>
      </w:r>
      <w:r>
        <w:rPr>
          <w:rFonts w:hint="eastAsia" w:ascii="宋体" w:hAnsi="宋体" w:eastAsia="宋体" w:cs="宋体"/>
          <w:sz w:val="24"/>
          <w:lang w:eastAsia="zh-CN"/>
        </w:rPr>
        <w:t>研究参与者</w:t>
      </w:r>
      <w:r>
        <w:rPr>
          <w:rFonts w:hint="eastAsia" w:ascii="宋体" w:hAnsi="宋体" w:eastAsia="宋体" w:cs="宋体"/>
          <w:sz w:val="24"/>
        </w:rPr>
        <w:t>知道他们参加临床研究完全是自愿的，他们可以拒绝参加或在试验的任何阶段随时退出本研究而不会受到歧视和报复，其医疗待遇与权益不受影响。知情同意书应作为临床研究文件保留备查，切实保护</w:t>
      </w:r>
      <w:r>
        <w:rPr>
          <w:rFonts w:hint="eastAsia" w:ascii="宋体" w:hAnsi="宋体" w:eastAsia="宋体" w:cs="宋体"/>
          <w:sz w:val="24"/>
          <w:lang w:eastAsia="zh-CN"/>
        </w:rPr>
        <w:t>研究参与者</w:t>
      </w:r>
      <w:r>
        <w:rPr>
          <w:rFonts w:hint="eastAsia" w:ascii="宋体" w:hAnsi="宋体" w:eastAsia="宋体" w:cs="宋体"/>
          <w:sz w:val="24"/>
        </w:rPr>
        <w:t>的个人隐私与数据机密性。</w:t>
      </w:r>
    </w:p>
    <w:p w14:paraId="390A2E54">
      <w:pPr>
        <w:keepNext w:val="0"/>
        <w:keepLines w:val="0"/>
        <w:pageBreakBefore w:val="0"/>
        <w:widowControl/>
        <w:shd w:val="clear" w:color="auto" w:fill="FFFFFF"/>
        <w:kinsoku/>
        <w:wordWrap/>
        <w:overflowPunct/>
        <w:topLinePunct w:val="0"/>
        <w:autoSpaceDE/>
        <w:autoSpaceDN/>
        <w:bidi w:val="0"/>
        <w:adjustRightInd/>
        <w:snapToGrid/>
        <w:spacing w:line="312" w:lineRule="auto"/>
        <w:ind w:firstLine="524" w:firstLineChars="200"/>
        <w:jc w:val="left"/>
        <w:textAlignment w:val="auto"/>
        <w:rPr>
          <w:rFonts w:ascii="宋体" w:hAnsi="宋体" w:eastAsia="宋体" w:cs="宋体"/>
          <w:sz w:val="24"/>
        </w:rPr>
      </w:pPr>
    </w:p>
    <w:p w14:paraId="2527CABF">
      <w:pPr>
        <w:keepNext w:val="0"/>
        <w:keepLines w:val="0"/>
        <w:pageBreakBefore w:val="0"/>
        <w:kinsoku/>
        <w:wordWrap/>
        <w:overflowPunct/>
        <w:topLinePunct w:val="0"/>
        <w:autoSpaceDE/>
        <w:autoSpaceDN/>
        <w:bidi w:val="0"/>
        <w:adjustRightInd/>
        <w:snapToGrid/>
        <w:spacing w:line="312" w:lineRule="auto"/>
        <w:ind w:firstLine="524" w:firstLineChars="200"/>
        <w:textAlignment w:val="auto"/>
        <w:rPr>
          <w:rFonts w:ascii="宋体" w:hAnsi="宋体" w:eastAsia="宋体" w:cs="宋体"/>
          <w:sz w:val="24"/>
        </w:rPr>
      </w:pPr>
      <w:r>
        <w:rPr>
          <w:rFonts w:hint="eastAsia" w:ascii="宋体" w:hAnsi="宋体" w:eastAsia="宋体" w:cs="宋体"/>
          <w:sz w:val="24"/>
        </w:rPr>
        <w:t>六、研究进度</w:t>
      </w:r>
    </w:p>
    <w:p w14:paraId="434A9DCD">
      <w:pPr>
        <w:keepNext w:val="0"/>
        <w:keepLines w:val="0"/>
        <w:pageBreakBefore w:val="0"/>
        <w:kinsoku/>
        <w:wordWrap/>
        <w:overflowPunct/>
        <w:topLinePunct w:val="0"/>
        <w:autoSpaceDE/>
        <w:autoSpaceDN/>
        <w:bidi w:val="0"/>
        <w:adjustRightInd/>
        <w:snapToGrid/>
        <w:spacing w:line="312" w:lineRule="auto"/>
        <w:ind w:firstLine="524" w:firstLineChars="200"/>
        <w:textAlignment w:val="auto"/>
        <w:rPr>
          <w:rFonts w:hint="eastAsia" w:ascii="宋体" w:hAnsi="宋体" w:eastAsia="宋体" w:cs="宋体"/>
          <w:color w:val="FF0000"/>
          <w:sz w:val="24"/>
          <w:lang w:eastAsia="zh-CN"/>
        </w:rPr>
      </w:pPr>
      <w:r>
        <w:rPr>
          <w:rFonts w:hint="eastAsia" w:ascii="宋体" w:hAnsi="宋体" w:eastAsia="宋体" w:cs="宋体"/>
          <w:color w:val="FF0000"/>
          <w:sz w:val="24"/>
        </w:rPr>
        <w:t>××××年××月-××××年××月：××××</w:t>
      </w:r>
      <w:r>
        <w:rPr>
          <w:rFonts w:hint="eastAsia" w:ascii="宋体" w:hAnsi="宋体" w:eastAsia="宋体" w:cs="宋体"/>
          <w:color w:val="FF0000"/>
          <w:sz w:val="24"/>
          <w:lang w:eastAsia="zh-CN"/>
        </w:rPr>
        <w:t>（</w:t>
      </w:r>
      <w:r>
        <w:rPr>
          <w:rFonts w:hint="eastAsia" w:ascii="宋体" w:hAnsi="宋体" w:eastAsia="宋体" w:cs="宋体"/>
          <w:color w:val="FF0000"/>
          <w:sz w:val="24"/>
        </w:rPr>
        <w:t>未得到伦理审查通过前，不可入组或者收集病人数据。</w:t>
      </w:r>
      <w:r>
        <w:rPr>
          <w:rFonts w:hint="eastAsia" w:ascii="宋体" w:hAnsi="宋体" w:eastAsia="宋体" w:cs="宋体"/>
          <w:color w:val="FF0000"/>
          <w:sz w:val="24"/>
          <w:lang w:eastAsia="zh-CN"/>
        </w:rPr>
        <w:t>）</w:t>
      </w:r>
    </w:p>
    <w:p w14:paraId="185E34D6">
      <w:pPr>
        <w:keepNext w:val="0"/>
        <w:keepLines w:val="0"/>
        <w:pageBreakBefore w:val="0"/>
        <w:kinsoku/>
        <w:wordWrap/>
        <w:overflowPunct/>
        <w:topLinePunct w:val="0"/>
        <w:autoSpaceDE/>
        <w:autoSpaceDN/>
        <w:bidi w:val="0"/>
        <w:adjustRightInd/>
        <w:snapToGrid/>
        <w:spacing w:line="312" w:lineRule="auto"/>
        <w:ind w:firstLine="524" w:firstLineChars="200"/>
        <w:textAlignment w:val="auto"/>
        <w:rPr>
          <w:rFonts w:ascii="宋体" w:hAnsi="宋体" w:eastAsia="宋体" w:cs="宋体"/>
          <w:color w:val="FF0000"/>
          <w:sz w:val="24"/>
        </w:rPr>
      </w:pPr>
      <w:r>
        <w:rPr>
          <w:rFonts w:hint="eastAsia" w:ascii="宋体" w:hAnsi="宋体" w:eastAsia="宋体" w:cs="宋体"/>
          <w:color w:val="FF0000"/>
          <w:sz w:val="24"/>
        </w:rPr>
        <w:t>××××年××月-××××年××月：××××</w:t>
      </w:r>
    </w:p>
    <w:p w14:paraId="6A7FE9D1">
      <w:pPr>
        <w:keepNext w:val="0"/>
        <w:keepLines w:val="0"/>
        <w:pageBreakBefore w:val="0"/>
        <w:kinsoku/>
        <w:wordWrap/>
        <w:overflowPunct/>
        <w:topLinePunct w:val="0"/>
        <w:autoSpaceDE/>
        <w:autoSpaceDN/>
        <w:bidi w:val="0"/>
        <w:adjustRightInd/>
        <w:snapToGrid/>
        <w:spacing w:line="312" w:lineRule="auto"/>
        <w:ind w:firstLine="524" w:firstLineChars="200"/>
        <w:textAlignment w:val="auto"/>
        <w:rPr>
          <w:rFonts w:ascii="宋体" w:hAnsi="宋体" w:eastAsia="宋体" w:cs="宋体"/>
          <w:color w:val="FF0000"/>
          <w:sz w:val="24"/>
        </w:rPr>
      </w:pPr>
      <w:r>
        <w:rPr>
          <w:rFonts w:hint="eastAsia" w:ascii="宋体" w:hAnsi="宋体" w:eastAsia="宋体" w:cs="宋体"/>
          <w:color w:val="FF0000"/>
          <w:sz w:val="24"/>
        </w:rPr>
        <w:t>××××年××月-××××年××月：××××</w:t>
      </w:r>
    </w:p>
    <w:p w14:paraId="2B74F354">
      <w:pPr>
        <w:keepNext w:val="0"/>
        <w:keepLines w:val="0"/>
        <w:pageBreakBefore w:val="0"/>
        <w:kinsoku/>
        <w:wordWrap/>
        <w:overflowPunct/>
        <w:topLinePunct w:val="0"/>
        <w:autoSpaceDE/>
        <w:autoSpaceDN/>
        <w:bidi w:val="0"/>
        <w:adjustRightInd/>
        <w:snapToGrid/>
        <w:spacing w:line="312" w:lineRule="auto"/>
        <w:ind w:firstLine="524" w:firstLineChars="200"/>
        <w:textAlignment w:val="auto"/>
        <w:rPr>
          <w:rFonts w:hint="eastAsia" w:ascii="宋体" w:hAnsi="宋体" w:eastAsia="宋体" w:cs="宋体"/>
          <w:color w:val="FF0000"/>
          <w:sz w:val="24"/>
          <w:lang w:val="en-US" w:eastAsia="zh-CN"/>
        </w:rPr>
      </w:pPr>
      <w:bookmarkStart w:id="2" w:name="OLE_LINK23"/>
      <w:r>
        <w:rPr>
          <w:rFonts w:hint="eastAsia" w:ascii="宋体" w:hAnsi="宋体" w:eastAsia="宋体" w:cs="宋体"/>
          <w:color w:val="FF0000"/>
          <w:sz w:val="24"/>
        </w:rPr>
        <w:t>（需注意：伦理审查</w:t>
      </w:r>
      <w:r>
        <w:rPr>
          <w:rFonts w:hint="eastAsia" w:ascii="宋体" w:hAnsi="宋体" w:eastAsia="宋体" w:cs="宋体"/>
          <w:color w:val="FF0000"/>
          <w:sz w:val="24"/>
          <w:lang w:val="en-US" w:eastAsia="zh-CN"/>
        </w:rPr>
        <w:t>原则：</w:t>
      </w:r>
      <w:r>
        <w:rPr>
          <w:rFonts w:hint="eastAsia" w:ascii="宋体" w:hAnsi="宋体" w:eastAsia="宋体" w:cs="宋体"/>
          <w:color w:val="FF0000"/>
          <w:sz w:val="24"/>
        </w:rPr>
        <w:t>保护</w:t>
      </w:r>
      <w:r>
        <w:rPr>
          <w:rFonts w:hint="eastAsia" w:ascii="宋体" w:hAnsi="宋体" w:eastAsia="宋体" w:cs="宋体"/>
          <w:color w:val="FF0000"/>
          <w:sz w:val="24"/>
          <w:lang w:eastAsia="zh-CN"/>
        </w:rPr>
        <w:t>研究参与者</w:t>
      </w:r>
      <w:r>
        <w:rPr>
          <w:rFonts w:hint="eastAsia" w:ascii="宋体" w:hAnsi="宋体" w:eastAsia="宋体" w:cs="宋体"/>
          <w:color w:val="FF0000"/>
          <w:sz w:val="24"/>
        </w:rPr>
        <w:t>权益</w:t>
      </w:r>
      <w:r>
        <w:rPr>
          <w:rFonts w:hint="eastAsia" w:ascii="宋体" w:hAnsi="宋体" w:eastAsia="宋体" w:cs="宋体"/>
          <w:color w:val="FF0000"/>
          <w:sz w:val="24"/>
          <w:lang w:eastAsia="zh-CN"/>
        </w:rPr>
        <w:t>。</w:t>
      </w:r>
      <w:r>
        <w:rPr>
          <w:rFonts w:hint="eastAsia" w:ascii="宋体" w:hAnsi="宋体" w:eastAsia="宋体" w:cs="宋体"/>
          <w:color w:val="FF0000"/>
          <w:sz w:val="24"/>
          <w:lang w:val="en-US" w:eastAsia="zh-CN"/>
        </w:rPr>
        <w:t>即审查研究方案，知情同意是否适当，同意后研究方可开展。</w:t>
      </w:r>
    </w:p>
    <w:p w14:paraId="40F9E28D">
      <w:pPr>
        <w:keepNext w:val="0"/>
        <w:keepLines w:val="0"/>
        <w:pageBreakBefore w:val="0"/>
        <w:kinsoku/>
        <w:wordWrap/>
        <w:overflowPunct/>
        <w:topLinePunct w:val="0"/>
        <w:autoSpaceDE/>
        <w:autoSpaceDN/>
        <w:bidi w:val="0"/>
        <w:adjustRightInd/>
        <w:snapToGrid/>
        <w:spacing w:line="312" w:lineRule="auto"/>
        <w:ind w:firstLine="524" w:firstLineChars="200"/>
        <w:textAlignment w:val="auto"/>
        <w:rPr>
          <w:rFonts w:ascii="宋体" w:hAnsi="宋体" w:eastAsia="宋体" w:cs="宋体"/>
          <w:color w:val="FF0000"/>
          <w:sz w:val="24"/>
        </w:rPr>
      </w:pPr>
      <w:r>
        <w:rPr>
          <w:rFonts w:hint="eastAsia" w:ascii="宋体" w:hAnsi="宋体" w:eastAsia="宋体" w:cs="宋体"/>
          <w:color w:val="FF0000"/>
          <w:sz w:val="24"/>
          <w:lang w:val="en-US" w:eastAsia="zh-CN"/>
        </w:rPr>
        <w:t>相反，如未经批准开始研究（含入组，收集数据等），属违规行为，后果严重。</w:t>
      </w:r>
      <w:r>
        <w:rPr>
          <w:rFonts w:hint="eastAsia" w:ascii="宋体" w:hAnsi="宋体" w:eastAsia="宋体" w:cs="宋体"/>
          <w:color w:val="FF0000"/>
          <w:sz w:val="24"/>
        </w:rPr>
        <w:t>）</w:t>
      </w:r>
    </w:p>
    <w:bookmarkEnd w:id="2"/>
    <w:p w14:paraId="5340ACD6">
      <w:pPr>
        <w:keepNext w:val="0"/>
        <w:keepLines w:val="0"/>
        <w:pageBreakBefore w:val="0"/>
        <w:kinsoku/>
        <w:wordWrap/>
        <w:overflowPunct/>
        <w:topLinePunct w:val="0"/>
        <w:autoSpaceDE/>
        <w:autoSpaceDN/>
        <w:bidi w:val="0"/>
        <w:adjustRightInd/>
        <w:snapToGrid/>
        <w:spacing w:line="312" w:lineRule="auto"/>
        <w:ind w:firstLine="524" w:firstLineChars="200"/>
        <w:textAlignment w:val="auto"/>
        <w:rPr>
          <w:rFonts w:ascii="宋体" w:hAnsi="宋体" w:eastAsia="宋体" w:cs="宋体"/>
          <w:color w:val="FF0000"/>
          <w:sz w:val="24"/>
        </w:rPr>
      </w:pPr>
    </w:p>
    <w:p w14:paraId="570D289C">
      <w:pPr>
        <w:spacing w:line="360" w:lineRule="auto"/>
        <w:rPr>
          <w:rFonts w:ascii="宋体" w:hAnsi="宋体" w:eastAsia="宋体" w:cs="宋体"/>
          <w:sz w:val="24"/>
        </w:rPr>
      </w:pPr>
      <w:r>
        <w:rPr>
          <w:rFonts w:hint="eastAsia" w:ascii="宋体" w:hAnsi="宋体" w:eastAsia="宋体" w:cs="宋体"/>
          <w:sz w:val="24"/>
        </w:rPr>
        <w:t>七、参加人员</w:t>
      </w:r>
    </w:p>
    <w:tbl>
      <w:tblPr>
        <w:tblStyle w:val="5"/>
        <w:tblW w:w="0" w:type="auto"/>
        <w:tblInd w:w="0" w:type="dxa"/>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Layout w:type="fixed"/>
        <w:tblCellMar>
          <w:top w:w="0" w:type="dxa"/>
          <w:left w:w="108" w:type="dxa"/>
          <w:bottom w:w="0" w:type="dxa"/>
          <w:right w:w="108" w:type="dxa"/>
        </w:tblCellMar>
      </w:tblPr>
      <w:tblGrid>
        <w:gridCol w:w="1525"/>
        <w:gridCol w:w="2736"/>
        <w:gridCol w:w="2505"/>
        <w:gridCol w:w="1992"/>
      </w:tblGrid>
      <w:tr w14:paraId="7EF2E7DC">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c>
          <w:tcPr>
            <w:tcW w:w="1525" w:type="dxa"/>
          </w:tcPr>
          <w:p w14:paraId="56A573F6">
            <w:pPr>
              <w:autoSpaceDE w:val="0"/>
              <w:autoSpaceDN w:val="0"/>
              <w:adjustRightInd w:val="0"/>
              <w:spacing w:line="360" w:lineRule="auto"/>
              <w:rPr>
                <w:rFonts w:ascii="宋体" w:hAnsi="宋体" w:eastAsia="宋体" w:cs="宋体"/>
                <w:b/>
                <w:color w:val="000000"/>
                <w:kern w:val="0"/>
                <w:sz w:val="24"/>
              </w:rPr>
            </w:pPr>
            <w:r>
              <w:rPr>
                <w:rFonts w:hint="eastAsia" w:ascii="宋体" w:hAnsi="宋体" w:eastAsia="宋体" w:cs="宋体"/>
                <w:b/>
                <w:color w:val="000000"/>
                <w:kern w:val="0"/>
                <w:sz w:val="24"/>
              </w:rPr>
              <w:t>姓名</w:t>
            </w:r>
          </w:p>
        </w:tc>
        <w:tc>
          <w:tcPr>
            <w:tcW w:w="2736" w:type="dxa"/>
          </w:tcPr>
          <w:p w14:paraId="212C2F20">
            <w:pPr>
              <w:autoSpaceDE w:val="0"/>
              <w:autoSpaceDN w:val="0"/>
              <w:adjustRightInd w:val="0"/>
              <w:spacing w:line="360" w:lineRule="auto"/>
              <w:rPr>
                <w:rFonts w:ascii="宋体" w:hAnsi="宋体" w:eastAsia="宋体" w:cs="宋体"/>
                <w:b/>
                <w:color w:val="000000"/>
                <w:kern w:val="0"/>
                <w:sz w:val="24"/>
              </w:rPr>
            </w:pPr>
            <w:r>
              <w:rPr>
                <w:rFonts w:hint="eastAsia" w:ascii="宋体" w:hAnsi="宋体" w:eastAsia="宋体" w:cs="宋体"/>
                <w:b/>
                <w:color w:val="000000"/>
                <w:kern w:val="0"/>
                <w:sz w:val="24"/>
              </w:rPr>
              <w:t>职称/专业</w:t>
            </w:r>
          </w:p>
        </w:tc>
        <w:tc>
          <w:tcPr>
            <w:tcW w:w="2505" w:type="dxa"/>
          </w:tcPr>
          <w:p w14:paraId="1BA2B3CD">
            <w:pPr>
              <w:autoSpaceDE w:val="0"/>
              <w:autoSpaceDN w:val="0"/>
              <w:adjustRightInd w:val="0"/>
              <w:spacing w:line="360" w:lineRule="auto"/>
              <w:rPr>
                <w:rFonts w:ascii="宋体" w:hAnsi="宋体" w:eastAsia="宋体" w:cs="宋体"/>
                <w:b/>
                <w:color w:val="000000"/>
                <w:kern w:val="0"/>
                <w:sz w:val="24"/>
              </w:rPr>
            </w:pPr>
            <w:r>
              <w:rPr>
                <w:rFonts w:hint="eastAsia" w:ascii="宋体" w:hAnsi="宋体" w:eastAsia="宋体" w:cs="宋体"/>
                <w:b/>
                <w:color w:val="000000"/>
                <w:kern w:val="0"/>
                <w:sz w:val="24"/>
              </w:rPr>
              <w:t>任务</w:t>
            </w:r>
          </w:p>
        </w:tc>
        <w:tc>
          <w:tcPr>
            <w:tcW w:w="1992" w:type="dxa"/>
          </w:tcPr>
          <w:p w14:paraId="6609D1CB">
            <w:pPr>
              <w:spacing w:line="360" w:lineRule="auto"/>
              <w:jc w:val="center"/>
              <w:rPr>
                <w:rFonts w:ascii="宋体" w:hAnsi="宋体" w:eastAsia="宋体" w:cs="宋体"/>
                <w:b/>
                <w:color w:val="000000"/>
                <w:sz w:val="24"/>
              </w:rPr>
            </w:pPr>
            <w:r>
              <w:rPr>
                <w:rFonts w:hint="eastAsia" w:ascii="宋体" w:hAnsi="宋体" w:eastAsia="宋体" w:cs="宋体"/>
                <w:b/>
                <w:color w:val="000000"/>
                <w:kern w:val="0"/>
                <w:sz w:val="24"/>
              </w:rPr>
              <w:t>GCP培训证书</w:t>
            </w:r>
          </w:p>
        </w:tc>
      </w:tr>
      <w:tr w14:paraId="0F086871">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c>
          <w:tcPr>
            <w:tcW w:w="1525" w:type="dxa"/>
          </w:tcPr>
          <w:p w14:paraId="1343C033">
            <w:pPr>
              <w:spacing w:line="360" w:lineRule="auto"/>
              <w:rPr>
                <w:rFonts w:ascii="宋体" w:hAnsi="宋体" w:eastAsia="宋体" w:cs="宋体"/>
                <w:sz w:val="24"/>
              </w:rPr>
            </w:pPr>
          </w:p>
        </w:tc>
        <w:tc>
          <w:tcPr>
            <w:tcW w:w="2736" w:type="dxa"/>
          </w:tcPr>
          <w:p w14:paraId="25723048">
            <w:pPr>
              <w:spacing w:line="360" w:lineRule="auto"/>
              <w:rPr>
                <w:rFonts w:ascii="宋体" w:hAnsi="宋体" w:eastAsia="宋体" w:cs="宋体"/>
                <w:sz w:val="24"/>
              </w:rPr>
            </w:pPr>
          </w:p>
        </w:tc>
        <w:tc>
          <w:tcPr>
            <w:tcW w:w="2505" w:type="dxa"/>
          </w:tcPr>
          <w:p w14:paraId="0D1C8820">
            <w:pPr>
              <w:spacing w:line="360" w:lineRule="auto"/>
              <w:rPr>
                <w:rFonts w:ascii="宋体" w:hAnsi="宋体" w:eastAsia="宋体" w:cs="宋体"/>
                <w:sz w:val="24"/>
              </w:rPr>
            </w:pPr>
          </w:p>
        </w:tc>
        <w:tc>
          <w:tcPr>
            <w:tcW w:w="1992" w:type="dxa"/>
          </w:tcPr>
          <w:p w14:paraId="50E36F82">
            <w:pPr>
              <w:spacing w:line="360" w:lineRule="auto"/>
              <w:rPr>
                <w:rFonts w:ascii="宋体" w:hAnsi="宋体" w:eastAsia="宋体" w:cs="宋体"/>
                <w:sz w:val="24"/>
              </w:rPr>
            </w:pPr>
          </w:p>
        </w:tc>
      </w:tr>
      <w:tr w14:paraId="61932D0E">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c>
          <w:tcPr>
            <w:tcW w:w="1525" w:type="dxa"/>
          </w:tcPr>
          <w:p w14:paraId="3EA0D27B">
            <w:pPr>
              <w:spacing w:line="360" w:lineRule="auto"/>
              <w:rPr>
                <w:rFonts w:ascii="宋体" w:hAnsi="宋体" w:eastAsia="宋体" w:cs="宋体"/>
                <w:sz w:val="24"/>
              </w:rPr>
            </w:pPr>
          </w:p>
        </w:tc>
        <w:tc>
          <w:tcPr>
            <w:tcW w:w="2736" w:type="dxa"/>
          </w:tcPr>
          <w:p w14:paraId="2A6203DA">
            <w:pPr>
              <w:spacing w:line="360" w:lineRule="auto"/>
              <w:rPr>
                <w:rFonts w:ascii="宋体" w:hAnsi="宋体" w:eastAsia="宋体" w:cs="宋体"/>
                <w:sz w:val="24"/>
              </w:rPr>
            </w:pPr>
          </w:p>
        </w:tc>
        <w:tc>
          <w:tcPr>
            <w:tcW w:w="2505" w:type="dxa"/>
          </w:tcPr>
          <w:p w14:paraId="37232CC4">
            <w:pPr>
              <w:spacing w:line="360" w:lineRule="auto"/>
              <w:rPr>
                <w:rFonts w:ascii="宋体" w:hAnsi="宋体" w:eastAsia="宋体" w:cs="宋体"/>
                <w:sz w:val="24"/>
              </w:rPr>
            </w:pPr>
          </w:p>
        </w:tc>
        <w:tc>
          <w:tcPr>
            <w:tcW w:w="1992" w:type="dxa"/>
          </w:tcPr>
          <w:p w14:paraId="67A84564">
            <w:pPr>
              <w:spacing w:line="360" w:lineRule="auto"/>
              <w:rPr>
                <w:rFonts w:ascii="宋体" w:hAnsi="宋体" w:eastAsia="宋体" w:cs="宋体"/>
                <w:sz w:val="24"/>
              </w:rPr>
            </w:pPr>
          </w:p>
        </w:tc>
      </w:tr>
      <w:tr w14:paraId="372289C5">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c>
          <w:tcPr>
            <w:tcW w:w="1525" w:type="dxa"/>
          </w:tcPr>
          <w:p w14:paraId="31ABBF90">
            <w:pPr>
              <w:spacing w:line="360" w:lineRule="auto"/>
              <w:rPr>
                <w:rFonts w:ascii="宋体" w:hAnsi="宋体" w:eastAsia="宋体" w:cs="宋体"/>
                <w:sz w:val="24"/>
              </w:rPr>
            </w:pPr>
          </w:p>
        </w:tc>
        <w:tc>
          <w:tcPr>
            <w:tcW w:w="2736" w:type="dxa"/>
          </w:tcPr>
          <w:p w14:paraId="24788F24">
            <w:pPr>
              <w:spacing w:line="360" w:lineRule="auto"/>
              <w:rPr>
                <w:rFonts w:ascii="宋体" w:hAnsi="宋体" w:eastAsia="宋体" w:cs="宋体"/>
                <w:sz w:val="24"/>
              </w:rPr>
            </w:pPr>
          </w:p>
        </w:tc>
        <w:tc>
          <w:tcPr>
            <w:tcW w:w="2505" w:type="dxa"/>
          </w:tcPr>
          <w:p w14:paraId="3DEF2A34">
            <w:pPr>
              <w:spacing w:line="360" w:lineRule="auto"/>
              <w:rPr>
                <w:rFonts w:ascii="宋体" w:hAnsi="宋体" w:eastAsia="宋体" w:cs="宋体"/>
                <w:sz w:val="24"/>
              </w:rPr>
            </w:pPr>
          </w:p>
        </w:tc>
        <w:tc>
          <w:tcPr>
            <w:tcW w:w="1992" w:type="dxa"/>
          </w:tcPr>
          <w:p w14:paraId="3B50E92A">
            <w:pPr>
              <w:spacing w:line="360" w:lineRule="auto"/>
              <w:rPr>
                <w:rFonts w:ascii="宋体" w:hAnsi="宋体" w:eastAsia="宋体" w:cs="宋体"/>
                <w:sz w:val="24"/>
              </w:rPr>
            </w:pPr>
          </w:p>
        </w:tc>
      </w:tr>
      <w:tr w14:paraId="62487E8D">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c>
          <w:tcPr>
            <w:tcW w:w="1525" w:type="dxa"/>
          </w:tcPr>
          <w:p w14:paraId="0B1CF723">
            <w:pPr>
              <w:spacing w:line="360" w:lineRule="auto"/>
              <w:rPr>
                <w:rFonts w:ascii="宋体" w:hAnsi="宋体" w:eastAsia="宋体" w:cs="宋体"/>
                <w:sz w:val="24"/>
              </w:rPr>
            </w:pPr>
          </w:p>
        </w:tc>
        <w:tc>
          <w:tcPr>
            <w:tcW w:w="2736" w:type="dxa"/>
          </w:tcPr>
          <w:p w14:paraId="07220D1C">
            <w:pPr>
              <w:spacing w:line="360" w:lineRule="auto"/>
              <w:rPr>
                <w:rFonts w:ascii="宋体" w:hAnsi="宋体" w:eastAsia="宋体" w:cs="宋体"/>
                <w:sz w:val="24"/>
              </w:rPr>
            </w:pPr>
          </w:p>
        </w:tc>
        <w:tc>
          <w:tcPr>
            <w:tcW w:w="2505" w:type="dxa"/>
          </w:tcPr>
          <w:p w14:paraId="7953975C">
            <w:pPr>
              <w:spacing w:line="360" w:lineRule="auto"/>
              <w:rPr>
                <w:rFonts w:ascii="宋体" w:hAnsi="宋体" w:eastAsia="宋体" w:cs="宋体"/>
                <w:sz w:val="24"/>
              </w:rPr>
            </w:pPr>
          </w:p>
        </w:tc>
        <w:tc>
          <w:tcPr>
            <w:tcW w:w="1992" w:type="dxa"/>
          </w:tcPr>
          <w:p w14:paraId="387E8832">
            <w:pPr>
              <w:spacing w:line="360" w:lineRule="auto"/>
              <w:rPr>
                <w:rFonts w:ascii="宋体" w:hAnsi="宋体" w:eastAsia="宋体" w:cs="宋体"/>
                <w:sz w:val="24"/>
              </w:rPr>
            </w:pPr>
          </w:p>
        </w:tc>
      </w:tr>
    </w:tbl>
    <w:p w14:paraId="6EED69F3">
      <w:pPr>
        <w:spacing w:line="360" w:lineRule="auto"/>
        <w:rPr>
          <w:rFonts w:ascii="宋体" w:hAnsi="宋体" w:eastAsia="宋体" w:cs="宋体"/>
          <w:sz w:val="24"/>
        </w:rPr>
      </w:pPr>
    </w:p>
    <w:p w14:paraId="348998C1">
      <w:pPr>
        <w:numPr>
          <w:ilvl w:val="0"/>
          <w:numId w:val="3"/>
        </w:numPr>
        <w:spacing w:line="360" w:lineRule="auto"/>
        <w:rPr>
          <w:rFonts w:ascii="宋体" w:hAnsi="宋体" w:eastAsia="宋体"/>
          <w:sz w:val="24"/>
          <w:szCs w:val="24"/>
        </w:rPr>
      </w:pPr>
      <w:r>
        <w:rPr>
          <w:rFonts w:hint="eastAsia" w:ascii="宋体" w:hAnsi="宋体" w:eastAsia="宋体" w:cs="宋体"/>
          <w:sz w:val="24"/>
        </w:rPr>
        <w:t xml:space="preserve">主要参考文献 </w:t>
      </w:r>
    </w:p>
    <w:sectPr>
      <w:headerReference r:id="rId3" w:type="default"/>
      <w:footerReference r:id="rId4" w:type="default"/>
      <w:pgSz w:w="11906" w:h="16838"/>
      <w:pgMar w:top="1418" w:right="1418" w:bottom="1418" w:left="1418" w:header="851" w:footer="992" w:gutter="0"/>
      <w:cols w:space="425" w:num="1"/>
      <w:docGrid w:type="linesAndChars" w:linePitch="350" w:charSpace="462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2312">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Wingdings 2">
    <w:panose1 w:val="05020102010507070707"/>
    <w:charset w:val="00"/>
    <w:family w:val="auto"/>
    <w:pitch w:val="default"/>
    <w:sig w:usb0="00000000" w:usb1="00000000" w:usb2="00000000" w:usb3="00000000" w:csb0="8000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6C0A10">
    <w:pPr>
      <w:pStyle w:val="2"/>
      <w:pBdr>
        <w:top w:val="single" w:color="auto" w:sz="4" w:space="1"/>
      </w:pBdr>
    </w:pPr>
    <w:r>
      <w:ptab w:relativeTo="margin" w:alignment="center" w:leader="none"/>
    </w:r>
    <w:r>
      <w:rPr>
        <w:lang w:val="zh-CN"/>
      </w:rPr>
      <w:t xml:space="preserve"> </w:t>
    </w:r>
    <w:r>
      <w:rPr>
        <w:b/>
        <w:bCs/>
      </w:rPr>
      <w:fldChar w:fldCharType="begin"/>
    </w:r>
    <w:r>
      <w:rPr>
        <w:b/>
        <w:bCs/>
      </w:rPr>
      <w:instrText xml:space="preserve">PAGE  \* Arabic  \* MERGEFORMAT</w:instrText>
    </w:r>
    <w:r>
      <w:rPr>
        <w:b/>
        <w:bCs/>
      </w:rPr>
      <w:fldChar w:fldCharType="separate"/>
    </w:r>
    <w:r>
      <w:rPr>
        <w:b/>
        <w:bCs/>
        <w:lang w:val="zh-CN"/>
      </w:rPr>
      <w:t>3</w:t>
    </w:r>
    <w:r>
      <w:rPr>
        <w:b/>
        <w:bCs/>
      </w:rPr>
      <w:fldChar w:fldCharType="end"/>
    </w:r>
    <w:r>
      <w:rPr>
        <w:lang w:val="zh-CN"/>
      </w:rPr>
      <w:t xml:space="preserve"> / </w:t>
    </w:r>
    <w:r>
      <w:rPr>
        <w:b/>
        <w:bCs/>
      </w:rPr>
      <w:fldChar w:fldCharType="begin"/>
    </w:r>
    <w:r>
      <w:rPr>
        <w:b/>
        <w:bCs/>
      </w:rPr>
      <w:instrText xml:space="preserve">NUMPAGES  \* Arabic  \* MERGEFORMAT</w:instrText>
    </w:r>
    <w:r>
      <w:rPr>
        <w:b/>
        <w:bCs/>
      </w:rPr>
      <w:fldChar w:fldCharType="separate"/>
    </w:r>
    <w:r>
      <w:rPr>
        <w:b/>
        <w:bCs/>
        <w:lang w:val="zh-CN"/>
      </w:rPr>
      <w:t>4</w:t>
    </w:r>
    <w:r>
      <w:rPr>
        <w:b/>
        <w:bCs/>
      </w:rPr>
      <w:fldChar w:fldCharType="end"/>
    </w:r>
    <w:r>
      <w:ptab w:relativeTo="margin" w:alignment="right" w:leader="none"/>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32823">
    <w:pPr>
      <w:pStyle w:val="3"/>
      <w:pBdr>
        <w:bottom w:val="single" w:color="auto" w:sz="4" w:space="1"/>
      </w:pBdr>
      <w:jc w:val="left"/>
      <w:rPr>
        <w:sz w:val="21"/>
        <w:szCs w:val="21"/>
      </w:rPr>
    </w:pPr>
    <w:bookmarkStart w:id="3" w:name="_Hlk86324629"/>
    <w:bookmarkStart w:id="4" w:name="OLE_LINK21"/>
    <w:r>
      <w:rPr>
        <w:rFonts w:hint="eastAsia"/>
        <w:sz w:val="21"/>
        <w:szCs w:val="21"/>
      </w:rPr>
      <w:t xml:space="preserve">方案名称: </w:t>
    </w:r>
    <w:r>
      <w:rPr>
        <w:rFonts w:hint="eastAsia"/>
        <w:sz w:val="21"/>
        <w:szCs w:val="21"/>
        <w:lang w:eastAsia="zh-CN"/>
      </w:rPr>
      <w:t>（</w:t>
    </w:r>
    <w:r>
      <w:rPr>
        <w:rFonts w:hint="eastAsia"/>
        <w:sz w:val="21"/>
        <w:szCs w:val="21"/>
        <w:lang w:val="en-US" w:eastAsia="zh-CN"/>
      </w:rPr>
      <w:t>请填写）</w:t>
    </w:r>
    <w:r>
      <w:rPr>
        <w:rFonts w:hint="eastAsia"/>
        <w:sz w:val="21"/>
        <w:szCs w:val="21"/>
      </w:rPr>
      <w:t xml:space="preserve">  版本号：   版本日期：</w:t>
    </w:r>
    <w:bookmarkEnd w:id="3"/>
    <w:bookmarkEnd w:id="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9F633B"/>
    <w:multiLevelType w:val="singleLevel"/>
    <w:tmpl w:val="D39F633B"/>
    <w:lvl w:ilvl="0" w:tentative="0">
      <w:start w:val="8"/>
      <w:numFmt w:val="chineseCounting"/>
      <w:suff w:val="nothing"/>
      <w:lvlText w:val="%1、"/>
      <w:lvlJc w:val="left"/>
      <w:rPr>
        <w:rFonts w:hint="eastAsia"/>
      </w:rPr>
    </w:lvl>
  </w:abstractNum>
  <w:abstractNum w:abstractNumId="1">
    <w:nsid w:val="1780BDFC"/>
    <w:multiLevelType w:val="singleLevel"/>
    <w:tmpl w:val="1780BDFC"/>
    <w:lvl w:ilvl="0" w:tentative="0">
      <w:start w:val="1"/>
      <w:numFmt w:val="decimal"/>
      <w:suff w:val="nothing"/>
      <w:lvlText w:val="（%1、"/>
      <w:lvlJc w:val="left"/>
    </w:lvl>
  </w:abstractNum>
  <w:abstractNum w:abstractNumId="2">
    <w:nsid w:val="557F287C"/>
    <w:multiLevelType w:val="singleLevel"/>
    <w:tmpl w:val="557F287C"/>
    <w:lvl w:ilvl="0" w:tentative="0">
      <w:start w:val="1"/>
      <w:numFmt w:val="decimal"/>
      <w:suff w:val="nothing"/>
      <w:lvlText w:val="%1、"/>
      <w:lvlJc w:val="left"/>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莹莹Ninia">
    <w15:presenceInfo w15:providerId="None" w15:userId="莹莹Nin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233"/>
  <w:drawingGridVerticalSpacing w:val="17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MzYjdhNWQ1MTViNWViNmUxZGIxODliYjYyYTFlMDAifQ=="/>
  </w:docVars>
  <w:rsids>
    <w:rsidRoot w:val="00386A06"/>
    <w:rsid w:val="00074869"/>
    <w:rsid w:val="000838AD"/>
    <w:rsid w:val="000B7AD8"/>
    <w:rsid w:val="001055E5"/>
    <w:rsid w:val="00201E23"/>
    <w:rsid w:val="00213337"/>
    <w:rsid w:val="002C7142"/>
    <w:rsid w:val="002D0AD5"/>
    <w:rsid w:val="0037570F"/>
    <w:rsid w:val="00386A06"/>
    <w:rsid w:val="00396067"/>
    <w:rsid w:val="003A1670"/>
    <w:rsid w:val="003C7A78"/>
    <w:rsid w:val="004247D0"/>
    <w:rsid w:val="004A44F7"/>
    <w:rsid w:val="004D5ED4"/>
    <w:rsid w:val="00522287"/>
    <w:rsid w:val="00582701"/>
    <w:rsid w:val="00630495"/>
    <w:rsid w:val="00712039"/>
    <w:rsid w:val="0071743F"/>
    <w:rsid w:val="00762BA1"/>
    <w:rsid w:val="008734A5"/>
    <w:rsid w:val="00886324"/>
    <w:rsid w:val="00907A45"/>
    <w:rsid w:val="00944AA4"/>
    <w:rsid w:val="009813F6"/>
    <w:rsid w:val="00995BC2"/>
    <w:rsid w:val="00A2367D"/>
    <w:rsid w:val="00AB3838"/>
    <w:rsid w:val="00B23A63"/>
    <w:rsid w:val="00B87574"/>
    <w:rsid w:val="00B974DA"/>
    <w:rsid w:val="00BF05EF"/>
    <w:rsid w:val="00CE2330"/>
    <w:rsid w:val="00D12845"/>
    <w:rsid w:val="00EA1251"/>
    <w:rsid w:val="00FD1053"/>
    <w:rsid w:val="059534CE"/>
    <w:rsid w:val="06E34B31"/>
    <w:rsid w:val="0BDB5CA8"/>
    <w:rsid w:val="1C093C69"/>
    <w:rsid w:val="1CEB1990"/>
    <w:rsid w:val="1E234430"/>
    <w:rsid w:val="226C6F9D"/>
    <w:rsid w:val="37B13510"/>
    <w:rsid w:val="37D0718F"/>
    <w:rsid w:val="407B1677"/>
    <w:rsid w:val="4AA73A2B"/>
    <w:rsid w:val="4D104760"/>
    <w:rsid w:val="541D2377"/>
    <w:rsid w:val="59A27BED"/>
    <w:rsid w:val="61B53C4B"/>
    <w:rsid w:val="681D6D49"/>
    <w:rsid w:val="69BE4998"/>
    <w:rsid w:val="6A602740"/>
    <w:rsid w:val="6DF843FA"/>
    <w:rsid w:val="6E3C5D15"/>
    <w:rsid w:val="72E95D07"/>
    <w:rsid w:val="7A307297"/>
    <w:rsid w:val="7A421AC4"/>
    <w:rsid w:val="7DC507ED"/>
    <w:rsid w:val="7EA827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jc w:val="left"/>
    </w:pPr>
    <w:rPr>
      <w:rFonts w:ascii="宋体" w:hAnsi="宋体" w:eastAsia="宋体" w:cs="宋体"/>
      <w:kern w:val="0"/>
      <w:sz w:val="18"/>
      <w:szCs w:val="18"/>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customStyle="1" w:styleId="9">
    <w:name w:val="Default"/>
    <w:qFormat/>
    <w:uiPriority w:val="0"/>
    <w:pPr>
      <w:widowControl w:val="0"/>
      <w:autoSpaceDE w:val="0"/>
      <w:autoSpaceDN w:val="0"/>
      <w:adjustRightInd w:val="0"/>
    </w:pPr>
    <w:rPr>
      <w:rFonts w:ascii="Times New Roman" w:hAnsi="Times New Roman" w:cs="Times New Roman" w:eastAsiaTheme="minorEastAsia"/>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4</Pages>
  <Words>1671</Words>
  <Characters>1689</Characters>
  <Lines>10</Lines>
  <Paragraphs>2</Paragraphs>
  <TotalTime>3</TotalTime>
  <ScaleCrop>false</ScaleCrop>
  <LinksUpToDate>false</LinksUpToDate>
  <CharactersWithSpaces>1767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2018-01-13T16:01:00Z</dcterms:created>
  <dc:creator>NCRC-Office</dc:creator>
  <cp:lastModifiedBy>旦诞蛋萏</cp:lastModifiedBy>
  <dcterms:modified xsi:type="dcterms:W3CDTF">2025-04-13T08:26:38Z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A567924F781A45ECAFA4E65CA16F4590</vt:lpwstr>
  </property>
  <property fmtid="{D5CDD505-2E9C-101B-9397-08002B2CF9AE}" pid="4" name="KSOTemplateDocerSaveRecord">
    <vt:lpwstr>eyJoZGlkIjoiNjMzYjdhNWQ1MTViNWViNmUxZGIxODliYjYyYTFlMDAiLCJ1c2VySWQiOiIzNjQzMjUyMjkifQ==</vt:lpwstr>
  </property>
</Properties>
</file>